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ind w:left="-4" w:leftChars="-270" w:right="-624" w:rightChars="-297" w:hanging="563" w:hangingChars="176"/>
        <w:jc w:val="center"/>
        <w:rPr>
          <w:rFonts w:hint="eastAsia" w:ascii="方正小标宋简体" w:eastAsia="方正小标宋简体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第七届全国大学生工程训练综合能力竞赛天津赛区竞赛报名表</w:t>
      </w:r>
    </w:p>
    <w:tbl>
      <w:tblPr>
        <w:tblStyle w:val="13"/>
        <w:tblW w:w="948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7"/>
        <w:gridCol w:w="523"/>
        <w:gridCol w:w="162"/>
        <w:gridCol w:w="361"/>
        <w:gridCol w:w="1094"/>
        <w:gridCol w:w="24"/>
        <w:gridCol w:w="383"/>
        <w:gridCol w:w="349"/>
        <w:gridCol w:w="375"/>
        <w:gridCol w:w="518"/>
        <w:gridCol w:w="616"/>
        <w:gridCol w:w="709"/>
        <w:gridCol w:w="35"/>
        <w:gridCol w:w="1221"/>
        <w:gridCol w:w="162"/>
        <w:gridCol w:w="787"/>
        <w:gridCol w:w="14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06" w:type="dxa"/>
            <w:gridSpan w:val="3"/>
            <w:tcBorders>
              <w:top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学校名称</w:t>
            </w:r>
          </w:p>
        </w:tc>
        <w:tc>
          <w:tcPr>
            <w:tcW w:w="2024" w:type="dxa"/>
            <w:gridSpan w:val="5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参赛赛道</w:t>
            </w:r>
          </w:p>
        </w:tc>
        <w:sdt>
          <w:sdtPr>
            <w:rPr>
              <w:rFonts w:ascii="宋体" w:hAnsi="宋体" w:cs="宋体"/>
              <w:kern w:val="0"/>
              <w:sz w:val="24"/>
              <w:szCs w:val="24"/>
            </w:rPr>
            <w:alias w:val="请单击选择"/>
            <w:tag w:val="请单击选择"/>
            <w:id w:val="1888759857"/>
            <w:placeholder>
              <w:docPart w:val="{2e3308c6-17df-40bd-8aa9-aa61baa55b73}"/>
            </w:placeholder>
            <w:showingPlcHdr/>
            <w:dropDownList>
              <w:listItem w:displayText="工程基础" w:value="工程基础"/>
              <w:listItem w:displayText="“智能+”" w:value="“智能+”"/>
              <w:listItem w:displayText="虚拟仿真" w:value="虚拟仿真"/>
              <w:listItem w:displayText="工程创客" w:value="工程创客"/>
            </w:dropDownList>
          </w:sdtPr>
          <w:sdtEndPr>
            <w:rPr>
              <w:rFonts w:ascii="宋体" w:hAnsi="宋体" w:cs="宋体"/>
              <w:kern w:val="0"/>
              <w:sz w:val="24"/>
              <w:szCs w:val="24"/>
            </w:rPr>
          </w:sdtEndPr>
          <w:sdtContent>
            <w:tc>
              <w:tcPr>
                <w:tcW w:w="1360" w:type="dxa"/>
                <w:gridSpan w:val="3"/>
                <w:tcBorders>
                  <w:top w:val="single" w:color="auto" w:sz="12" w:space="0"/>
                  <w:left w:val="single" w:color="auto" w:sz="8" w:space="0"/>
                  <w:bottom w:val="single" w:color="auto" w:sz="8" w:space="0"/>
                  <w:right w:val="single" w:color="auto" w:sz="8" w:space="0"/>
                </w:tcBorders>
                <w:vAlign w:val="center"/>
              </w:tcPr>
              <w:p>
                <w:pPr>
                  <w:widowControl/>
                  <w:ind w:firstLine="4" w:firstLineChars="2"/>
                  <w:jc w:val="center"/>
                  <w:rPr>
                    <w:rFonts w:ascii="宋体" w:hAnsi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39"/>
                    <w:rFonts w:hint="eastAsia"/>
                  </w:rPr>
                  <w:t>选择一项。</w:t>
                </w:r>
              </w:p>
            </w:tc>
          </w:sdtContent>
        </w:sdt>
        <w:tc>
          <w:tcPr>
            <w:tcW w:w="1221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参赛项目</w:t>
            </w:r>
          </w:p>
        </w:tc>
        <w:sdt>
          <w:sdtPr>
            <w:rPr>
              <w:rFonts w:ascii="宋体" w:hAnsi="宋体" w:cs="宋体"/>
              <w:kern w:val="0"/>
              <w:sz w:val="24"/>
              <w:szCs w:val="24"/>
            </w:rPr>
            <w:alias w:val="请单击选择"/>
            <w:tag w:val="请单击选择"/>
            <w:id w:val="-58406446"/>
            <w:placeholder>
              <w:docPart w:val="{2368a2fe-0695-4f80-bbcb-2d37cbf965cd}"/>
            </w:placeholder>
            <w:showingPlcHdr/>
            <w:dropDownList>
              <w:listItem w:displayText="势能驱动车" w:value="势能驱动车"/>
              <w:listItem w:displayText="热能驱动车" w:value="热能驱动车"/>
              <w:listItem w:displayText="工程文化" w:value="工程文化"/>
              <w:listItem w:displayText="智能物流搬运（智能机器人）" w:value="智能物流搬运（智能机器人）"/>
              <w:listItem w:displayText="智能物流搬运（桥梁结构设计）" w:value="智能物流搬运（桥梁结构设计）"/>
              <w:listItem w:displayText="生活垃圾智能分类" w:value="生活垃圾智能分类"/>
              <w:listItem w:displayText="水下管道智能巡检" w:value="水下管道智能巡检"/>
              <w:listItem w:displayText="智能配送无人机" w:value="智能配送无人机"/>
              <w:listItem w:displayText="工程场景数字化" w:value="工程场景数字化"/>
              <w:listItem w:displayText="企业运营仿真" w:value="企业运营仿真"/>
              <w:listItem w:displayText="智能网联汽车设计（ADAS组）" w:value="智能网联汽车设计（ADAS组）"/>
              <w:listItem w:displayText="智能网联汽车设计（无人驾驶组）" w:value="智能网联汽车设计（无人驾驶组）"/>
              <w:listItem w:displayText="飞行器设计仿真（平台类创意组军机组）" w:value="飞行器设计仿真（平台类创意组军机组）"/>
              <w:listItem w:displayText="飞行器设计仿真（平台类创意组民机组）" w:value="飞行器设计仿真（平台类创意组民机组）"/>
              <w:listItem w:displayText="飞行器设计仿真（平台类专业组军机组）" w:value="飞行器设计仿真（平台类专业组军机组）"/>
              <w:listItem w:displayText="飞行器设计仿真（平台类专业组民机组）" w:value="飞行器设计仿真（平台类专业组民机组）"/>
              <w:listItem w:displayText="飞行器设计仿真（体系类）" w:value="飞行器设计仿真（体系类）"/>
              <w:listItem w:displayText="关键核心技术挑战" w:value="关键核心技术挑战"/>
              <w:listItem w:displayText="未来技术探索" w:value="未来技术探索"/>
            </w:dropDownList>
          </w:sdtPr>
          <w:sdtEndPr>
            <w:rPr>
              <w:rFonts w:ascii="宋体" w:hAnsi="宋体" w:cs="宋体"/>
              <w:kern w:val="0"/>
              <w:sz w:val="24"/>
              <w:szCs w:val="24"/>
            </w:rPr>
          </w:sdtEndPr>
          <w:sdtContent>
            <w:tc>
              <w:tcPr>
                <w:tcW w:w="2434" w:type="dxa"/>
                <w:gridSpan w:val="3"/>
                <w:tcBorders>
                  <w:top w:val="single" w:color="auto" w:sz="12" w:space="0"/>
                  <w:left w:val="single" w:color="auto" w:sz="8" w:space="0"/>
                  <w:bottom w:val="single" w:color="auto" w:sz="8" w:space="0"/>
                </w:tcBorders>
                <w:vAlign w:val="center"/>
              </w:tcPr>
              <w:p>
                <w:pPr>
                  <w:widowControl/>
                  <w:ind w:firstLine="4" w:firstLineChars="2"/>
                  <w:jc w:val="center"/>
                  <w:rPr>
                    <w:rFonts w:ascii="宋体" w:hAnsi="宋体" w:cs="宋体"/>
                    <w:kern w:val="0"/>
                    <w:sz w:val="24"/>
                    <w:szCs w:val="24"/>
                  </w:rPr>
                </w:pPr>
                <w:r>
                  <w:rPr>
                    <w:rStyle w:val="39"/>
                    <w:rFonts w:hint="eastAsia"/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6" w:type="dxa"/>
            <w:vMerge w:val="restart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联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系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</w:t>
            </w:r>
          </w:p>
        </w:tc>
        <w:tc>
          <w:tcPr>
            <w:tcW w:w="10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名</w:t>
            </w:r>
          </w:p>
        </w:tc>
        <w:tc>
          <w:tcPr>
            <w:tcW w:w="15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省份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365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Email</w:t>
            </w:r>
          </w:p>
        </w:tc>
        <w:tc>
          <w:tcPr>
            <w:tcW w:w="7758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7758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  <w:jc w:val="center"/>
        </w:trPr>
        <w:tc>
          <w:tcPr>
            <w:tcW w:w="666" w:type="dxa"/>
            <w:vMerge w:val="restart"/>
            <w:tcBorders>
              <w:top w:val="single" w:color="auto" w:sz="12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赛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</w:t>
            </w:r>
          </w:p>
        </w:tc>
        <w:tc>
          <w:tcPr>
            <w:tcW w:w="702" w:type="dxa"/>
            <w:gridSpan w:val="3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479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（照片）</w:t>
            </w:r>
          </w:p>
        </w:tc>
        <w:tc>
          <w:tcPr>
            <w:tcW w:w="732" w:type="dxa"/>
            <w:gridSpan w:val="2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509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（照片）</w:t>
            </w:r>
          </w:p>
        </w:tc>
        <w:tc>
          <w:tcPr>
            <w:tcW w:w="709" w:type="dxa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418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（照片）</w:t>
            </w:r>
          </w:p>
        </w:tc>
        <w:tc>
          <w:tcPr>
            <w:tcW w:w="787" w:type="dxa"/>
            <w:tcBorders>
              <w:top w:val="single" w:color="auto" w:sz="12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148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ind w:firstLine="4" w:firstLineChars="2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证号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exact"/>
          <w:jc w:val="center"/>
        </w:trPr>
        <w:tc>
          <w:tcPr>
            <w:tcW w:w="666" w:type="dxa"/>
            <w:vMerge w:val="continue"/>
            <w:tcBorders>
              <w:top w:val="single" w:color="auto" w:sz="8" w:space="0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color="auto" w:sz="8" w:space="0"/>
              <w:left w:val="double" w:color="auto" w:sz="4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5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double" w:color="auto" w:sz="4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color="auto" w:sz="8" w:space="0"/>
              <w:left w:val="double" w:color="auto" w:sz="4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368" w:type="dxa"/>
            <w:gridSpan w:val="4"/>
            <w:tcBorders>
              <w:top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455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56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2218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机</w:t>
            </w:r>
          </w:p>
        </w:tc>
        <w:tc>
          <w:tcPr>
            <w:tcW w:w="2205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Email</w:t>
            </w:r>
          </w:p>
        </w:tc>
        <w:tc>
          <w:tcPr>
            <w:tcW w:w="148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1368" w:type="dxa"/>
            <w:gridSpan w:val="4"/>
            <w:tcBorders>
              <w:top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指导教师1</w:t>
            </w:r>
          </w:p>
        </w:tc>
        <w:tc>
          <w:tcPr>
            <w:tcW w:w="1455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gridSpan w:val="4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368" w:type="dxa"/>
            <w:gridSpan w:val="4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指导教师2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8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3" w:hRule="exact"/>
          <w:jc w:val="center"/>
        </w:trPr>
        <w:tc>
          <w:tcPr>
            <w:tcW w:w="683" w:type="dxa"/>
            <w:gridSpan w:val="2"/>
            <w:tcBorders>
              <w:top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单位意见</w:t>
            </w:r>
          </w:p>
        </w:tc>
        <w:tc>
          <w:tcPr>
            <w:tcW w:w="8804" w:type="dxa"/>
            <w:gridSpan w:val="16"/>
            <w:tcBorders>
              <w:top w:val="single" w:color="auto" w:sz="12" w:space="0"/>
              <w:left w:val="single" w:color="auto" w:sz="8" w:space="0"/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right="1200"/>
              <w:rPr>
                <w:rFonts w:cs="宋体"/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exact"/>
              <w:ind w:right="1200"/>
              <w:rPr>
                <w:rFonts w:cs="宋体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240" w:lineRule="exact"/>
              <w:jc w:val="right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负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责</w:t>
            </w:r>
            <w:r>
              <w:rPr>
                <w:rFonts w:cs="宋体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人：</w:t>
            </w:r>
            <w:r>
              <w:rPr>
                <w:sz w:val="24"/>
                <w:szCs w:val="24"/>
              </w:rPr>
              <w:t xml:space="preserve">          </w:t>
            </w:r>
            <w:r>
              <w:rPr>
                <w:rFonts w:hint="eastAsia" w:cs="宋体"/>
                <w:sz w:val="24"/>
                <w:szCs w:val="24"/>
              </w:rPr>
              <w:t>（签名）</w:t>
            </w:r>
          </w:p>
          <w:p>
            <w:pPr>
              <w:wordWrap w:val="0"/>
              <w:adjustRightInd w:val="0"/>
              <w:snapToGrid w:val="0"/>
              <w:spacing w:beforeLines="50" w:line="240" w:lineRule="exact"/>
              <w:ind w:right="16"/>
              <w:jc w:val="righ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单位盖章：</w:t>
            </w:r>
            <w:r>
              <w:rPr>
                <w:rFonts w:cs="宋体"/>
                <w:sz w:val="24"/>
                <w:szCs w:val="24"/>
              </w:rPr>
              <w:t xml:space="preserve">          </w:t>
            </w:r>
            <w:r>
              <w:rPr>
                <w:rFonts w:hint="eastAsia" w:cs="宋体"/>
                <w:sz w:val="24"/>
                <w:szCs w:val="24"/>
              </w:rPr>
              <w:t>（公章）</w:t>
            </w:r>
          </w:p>
          <w:p>
            <w:pPr>
              <w:spacing w:beforeLines="50" w:line="24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</w:tbl>
    <w:p>
      <w:pPr>
        <w:spacing w:beforeLines="50"/>
        <w:ind w:left="-424" w:leftChars="-202" w:right="-483" w:rightChars="-230"/>
        <w:rPr>
          <w:rFonts w:ascii="宋体" w:hAnsi="宋体" w:cs="宋体"/>
          <w:szCs w:val="21"/>
        </w:rPr>
      </w:pPr>
      <w:r>
        <w:rPr>
          <w:rFonts w:hint="eastAsia" w:cs="宋体"/>
          <w:b/>
          <w:bCs/>
          <w:szCs w:val="21"/>
        </w:rPr>
        <w:t>填写说明：</w:t>
      </w:r>
      <w:r>
        <w:rPr>
          <w:szCs w:val="21"/>
        </w:rPr>
        <w:t>1</w:t>
      </w:r>
      <w:r>
        <w:rPr>
          <w:rFonts w:hint="eastAsia" w:cs="宋体"/>
          <w:szCs w:val="21"/>
        </w:rPr>
        <w:t>.编号由组委会统一填写；</w:t>
      </w:r>
      <w:r>
        <w:rPr>
          <w:rFonts w:hint="eastAsia"/>
          <w:szCs w:val="21"/>
        </w:rPr>
        <w:t>2</w:t>
      </w:r>
      <w:r>
        <w:rPr>
          <w:rFonts w:hint="eastAsia" w:cs="宋体"/>
          <w:szCs w:val="21"/>
        </w:rPr>
        <w:t>.不同赛道、不同赛项请单击表格内置的对应下拉菜单自主选择更换；3.如学校无指定联系人，请在联系人处填写指导教师1的相关信息；</w:t>
      </w:r>
      <w:r>
        <w:rPr>
          <w:szCs w:val="21"/>
        </w:rPr>
        <w:t>4</w:t>
      </w:r>
      <w:r>
        <w:rPr>
          <w:rFonts w:hint="eastAsia" w:cs="宋体"/>
          <w:szCs w:val="21"/>
        </w:rPr>
        <w:t>.默认第1名队员为队长，所有参赛队员和指导老师均须本人签名确认；</w:t>
      </w:r>
      <w:r>
        <w:rPr>
          <w:szCs w:val="21"/>
        </w:rPr>
        <w:t>5</w:t>
      </w:r>
      <w:r>
        <w:rPr>
          <w:rFonts w:hint="eastAsia" w:cs="宋体"/>
          <w:szCs w:val="21"/>
        </w:rPr>
        <w:t>.</w:t>
      </w:r>
      <w:r>
        <w:rPr>
          <w:rFonts w:hint="eastAsia" w:ascii="宋体" w:hAnsi="宋体" w:cs="宋体"/>
          <w:szCs w:val="21"/>
        </w:rPr>
        <w:t>境外生参赛可在身份证号处填写护照编号</w:t>
      </w:r>
      <w:r>
        <w:rPr>
          <w:rFonts w:hint="eastAsia" w:cs="宋体"/>
          <w:szCs w:val="21"/>
        </w:rPr>
        <w:t>；</w:t>
      </w:r>
      <w:r>
        <w:rPr>
          <w:rFonts w:ascii="宋体" w:hAnsi="宋体" w:cs="宋体"/>
          <w:szCs w:val="21"/>
        </w:rPr>
        <w:t>6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cs="宋体"/>
          <w:szCs w:val="21"/>
        </w:rPr>
        <w:t>本表各项信息除签名和单位意见外，均需打字录入，不可手填，照片</w:t>
      </w:r>
      <w:r>
        <w:rPr>
          <w:rFonts w:hint="eastAsia" w:ascii="Segoe UI Emoji" w:hAnsi="Segoe UI Emoji" w:cs="Segoe UI Emoji"/>
          <w:szCs w:val="21"/>
        </w:rPr>
        <w:t>处应插入电子版一寸照片</w:t>
      </w:r>
      <w:r>
        <w:rPr>
          <w:rFonts w:hint="eastAsia" w:cs="宋体"/>
          <w:szCs w:val="21"/>
        </w:rPr>
        <w:t>；</w:t>
      </w:r>
      <w:r>
        <w:rPr>
          <w:szCs w:val="21"/>
        </w:rPr>
        <w:t>7</w:t>
      </w:r>
      <w:r>
        <w:rPr>
          <w:rFonts w:hint="eastAsia" w:cs="宋体"/>
          <w:szCs w:val="21"/>
        </w:rPr>
        <w:t>.单位意见栏的负责人应为教务部门主管领导，单位盖章处均需加盖教务部</w:t>
      </w:r>
      <w:bookmarkStart w:id="0" w:name="_GoBack"/>
      <w:bookmarkEnd w:id="0"/>
      <w:r>
        <w:rPr>
          <w:rFonts w:hint="eastAsia" w:cs="宋体"/>
          <w:szCs w:val="21"/>
        </w:rPr>
        <w:t>门公章；</w:t>
      </w:r>
      <w:r>
        <w:rPr>
          <w:szCs w:val="21"/>
        </w:rPr>
        <w:t>8</w:t>
      </w:r>
      <w:r>
        <w:rPr>
          <w:rFonts w:hint="eastAsia" w:cs="宋体"/>
          <w:szCs w:val="21"/>
        </w:rPr>
        <w:t>.本表务必打印在一张</w:t>
      </w:r>
      <w:r>
        <w:rPr>
          <w:rFonts w:cs="宋体"/>
          <w:szCs w:val="21"/>
        </w:rPr>
        <w:t>A4</w:t>
      </w:r>
      <w:r>
        <w:rPr>
          <w:rFonts w:hint="eastAsia" w:cs="宋体"/>
          <w:szCs w:val="21"/>
        </w:rPr>
        <w:t>纸上，否则视为形式审查不合格</w:t>
      </w:r>
      <w:r>
        <w:rPr>
          <w:rFonts w:hint="eastAsia" w:ascii="宋体" w:hAnsi="宋体" w:cs="宋体"/>
          <w:szCs w:val="21"/>
        </w:rPr>
        <w:t>。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br w:type="page"/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ind w:firstLine="643"/>
        <w:jc w:val="center"/>
        <w:rPr>
          <w:rFonts w:hint="eastAsia"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黑体" w:eastAsia="方正小标宋简体"/>
          <w:sz w:val="32"/>
          <w:szCs w:val="32"/>
        </w:rPr>
        <w:t>第七届全国大学生工程训练综合能力竞赛</w:t>
      </w:r>
    </w:p>
    <w:p>
      <w:pPr>
        <w:ind w:firstLine="643"/>
        <w:jc w:val="center"/>
        <w:rPr>
          <w:rFonts w:hint="eastAsia" w:ascii="方正小标宋简体" w:hAnsi="黑体" w:eastAsia="方正小标宋简体"/>
          <w:sz w:val="32"/>
          <w:szCs w:val="32"/>
        </w:rPr>
      </w:pPr>
      <w:r>
        <w:rPr>
          <w:rFonts w:hint="eastAsia" w:ascii="方正小标宋简体" w:hAnsi="黑体" w:eastAsia="方正小标宋简体"/>
          <w:sz w:val="32"/>
          <w:szCs w:val="32"/>
        </w:rPr>
        <w:t>天津赛区竞赛报名汇总表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参赛学校（教务处章）      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年    月   日</w:t>
      </w:r>
    </w:p>
    <w:p>
      <w:pPr>
        <w:jc w:val="left"/>
        <w:rPr>
          <w:sz w:val="24"/>
          <w:szCs w:val="24"/>
        </w:rPr>
      </w:pPr>
    </w:p>
    <w:tbl>
      <w:tblPr>
        <w:tblStyle w:val="14"/>
        <w:tblW w:w="9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1562"/>
        <w:gridCol w:w="1562"/>
        <w:gridCol w:w="964"/>
        <w:gridCol w:w="964"/>
        <w:gridCol w:w="964"/>
        <w:gridCol w:w="964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序号</w:t>
            </w:r>
          </w:p>
        </w:tc>
        <w:tc>
          <w:tcPr>
            <w:tcW w:w="1562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参赛赛道</w:t>
            </w:r>
          </w:p>
        </w:tc>
        <w:tc>
          <w:tcPr>
            <w:tcW w:w="1562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参赛</w:t>
            </w:r>
            <w:r>
              <w:rPr>
                <w:rFonts w:ascii="仿宋" w:hAnsi="仿宋" w:eastAsia="仿宋"/>
                <w:szCs w:val="21"/>
              </w:rPr>
              <w:t>项目</w:t>
            </w: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学生1</w:t>
            </w: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学生2</w:t>
            </w: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学生3</w:t>
            </w: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学生4</w:t>
            </w:r>
          </w:p>
        </w:tc>
        <w:tc>
          <w:tcPr>
            <w:tcW w:w="1276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指导教师1</w:t>
            </w:r>
          </w:p>
        </w:tc>
        <w:tc>
          <w:tcPr>
            <w:tcW w:w="1276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指导教师2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62" w:type="dxa"/>
          </w:tcPr>
          <w:p>
            <w:pPr>
              <w:pStyle w:val="44"/>
              <w:spacing w:line="240" w:lineRule="auto"/>
              <w:ind w:firstLine="0" w:firstLineChars="0"/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</w:pPr>
          </w:p>
        </w:tc>
        <w:tc>
          <w:tcPr>
            <w:tcW w:w="964" w:type="dxa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62" w:type="dxa"/>
          </w:tcPr>
          <w:p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sz w:val="22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sz w:val="22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44"/>
              <w:spacing w:line="240" w:lineRule="auto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62" w:type="dxa"/>
          </w:tcPr>
          <w:p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sz w:val="22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sz w:val="22"/>
                <w:szCs w:val="24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sz w:val="22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562" w:type="dxa"/>
          </w:tcPr>
          <w:p>
            <w:pPr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64" w:type="dxa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29" w:type="dxa"/>
            <w:vAlign w:val="center"/>
          </w:tcPr>
          <w:p>
            <w:pPr>
              <w:pStyle w:val="24"/>
              <w:ind w:firstLine="0" w:firstLineChars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562" w:type="dxa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562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  <w:rPr>
                <w:rFonts w:eastAsia="宋体"/>
              </w:rPr>
            </w:pPr>
          </w:p>
        </w:tc>
        <w:tc>
          <w:tcPr>
            <w:tcW w:w="964" w:type="dxa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pStyle w:val="24"/>
              <w:ind w:firstLine="0" w:firstLineChars="0"/>
              <w:jc w:val="center"/>
            </w:pPr>
          </w:p>
        </w:tc>
      </w:tr>
    </w:tbl>
    <w:p>
      <w:pPr>
        <w:spacing w:line="360" w:lineRule="auto"/>
        <w:jc w:val="left"/>
        <w:rPr>
          <w:rFonts w:ascii="微软雅黑" w:hAnsi="微软雅黑" w:eastAsia="微软雅黑" w:cs="微软雅黑"/>
          <w:kern w:val="44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egoe UI Emoji">
    <w:altName w:val="Segoe U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6945"/>
    <w:rsid w:val="000015E7"/>
    <w:rsid w:val="000021E6"/>
    <w:rsid w:val="00002573"/>
    <w:rsid w:val="00002CF2"/>
    <w:rsid w:val="00003DEB"/>
    <w:rsid w:val="00003E76"/>
    <w:rsid w:val="0000470D"/>
    <w:rsid w:val="000051C0"/>
    <w:rsid w:val="000066EE"/>
    <w:rsid w:val="00006B82"/>
    <w:rsid w:val="00007194"/>
    <w:rsid w:val="000079D4"/>
    <w:rsid w:val="000126FB"/>
    <w:rsid w:val="0001522B"/>
    <w:rsid w:val="000158B4"/>
    <w:rsid w:val="00016D15"/>
    <w:rsid w:val="00016D4B"/>
    <w:rsid w:val="00017C18"/>
    <w:rsid w:val="00017D4B"/>
    <w:rsid w:val="00023CD7"/>
    <w:rsid w:val="0002416B"/>
    <w:rsid w:val="00024A8E"/>
    <w:rsid w:val="00024E99"/>
    <w:rsid w:val="00026889"/>
    <w:rsid w:val="000303A9"/>
    <w:rsid w:val="000315C9"/>
    <w:rsid w:val="000317C1"/>
    <w:rsid w:val="000328F7"/>
    <w:rsid w:val="00032E28"/>
    <w:rsid w:val="000339A0"/>
    <w:rsid w:val="00033A25"/>
    <w:rsid w:val="00033B2D"/>
    <w:rsid w:val="000345AA"/>
    <w:rsid w:val="000349C9"/>
    <w:rsid w:val="0003523F"/>
    <w:rsid w:val="000353FA"/>
    <w:rsid w:val="00035AE4"/>
    <w:rsid w:val="00036AC0"/>
    <w:rsid w:val="00036F61"/>
    <w:rsid w:val="0003750F"/>
    <w:rsid w:val="00037971"/>
    <w:rsid w:val="0004037E"/>
    <w:rsid w:val="00040D5F"/>
    <w:rsid w:val="000411DD"/>
    <w:rsid w:val="000419DD"/>
    <w:rsid w:val="0004201E"/>
    <w:rsid w:val="000423F5"/>
    <w:rsid w:val="00044049"/>
    <w:rsid w:val="00044B7D"/>
    <w:rsid w:val="00044F16"/>
    <w:rsid w:val="00045AF5"/>
    <w:rsid w:val="00045BEB"/>
    <w:rsid w:val="00045ED7"/>
    <w:rsid w:val="000465B4"/>
    <w:rsid w:val="0005287A"/>
    <w:rsid w:val="0005292B"/>
    <w:rsid w:val="00052BE2"/>
    <w:rsid w:val="00053229"/>
    <w:rsid w:val="00054432"/>
    <w:rsid w:val="00054A84"/>
    <w:rsid w:val="00054DB6"/>
    <w:rsid w:val="000567E2"/>
    <w:rsid w:val="0006085C"/>
    <w:rsid w:val="00060F8E"/>
    <w:rsid w:val="000613D1"/>
    <w:rsid w:val="00061824"/>
    <w:rsid w:val="0006182B"/>
    <w:rsid w:val="000620A7"/>
    <w:rsid w:val="00062EAB"/>
    <w:rsid w:val="00062EB0"/>
    <w:rsid w:val="0006340D"/>
    <w:rsid w:val="00064387"/>
    <w:rsid w:val="000644B1"/>
    <w:rsid w:val="00064BBF"/>
    <w:rsid w:val="00064BCA"/>
    <w:rsid w:val="00064D81"/>
    <w:rsid w:val="00065011"/>
    <w:rsid w:val="000650FA"/>
    <w:rsid w:val="0006559F"/>
    <w:rsid w:val="000664E1"/>
    <w:rsid w:val="00066691"/>
    <w:rsid w:val="00067718"/>
    <w:rsid w:val="00067C9E"/>
    <w:rsid w:val="00070AEB"/>
    <w:rsid w:val="00070CB6"/>
    <w:rsid w:val="000724B6"/>
    <w:rsid w:val="00072716"/>
    <w:rsid w:val="00072C62"/>
    <w:rsid w:val="00073EBD"/>
    <w:rsid w:val="00074209"/>
    <w:rsid w:val="00074800"/>
    <w:rsid w:val="00074CB9"/>
    <w:rsid w:val="00074DE2"/>
    <w:rsid w:val="0007555C"/>
    <w:rsid w:val="00075B55"/>
    <w:rsid w:val="00076045"/>
    <w:rsid w:val="00076518"/>
    <w:rsid w:val="000803AA"/>
    <w:rsid w:val="00080666"/>
    <w:rsid w:val="00081AD4"/>
    <w:rsid w:val="00083EA5"/>
    <w:rsid w:val="00084BD8"/>
    <w:rsid w:val="00085D67"/>
    <w:rsid w:val="0009021F"/>
    <w:rsid w:val="000909A1"/>
    <w:rsid w:val="0009140D"/>
    <w:rsid w:val="000921F1"/>
    <w:rsid w:val="000953CC"/>
    <w:rsid w:val="000956DE"/>
    <w:rsid w:val="00095B6E"/>
    <w:rsid w:val="00095EBE"/>
    <w:rsid w:val="00096333"/>
    <w:rsid w:val="000965A7"/>
    <w:rsid w:val="000A0250"/>
    <w:rsid w:val="000A041B"/>
    <w:rsid w:val="000A0A3C"/>
    <w:rsid w:val="000A0C99"/>
    <w:rsid w:val="000A1C8D"/>
    <w:rsid w:val="000A1CD6"/>
    <w:rsid w:val="000A2705"/>
    <w:rsid w:val="000A2ED5"/>
    <w:rsid w:val="000A35EE"/>
    <w:rsid w:val="000A4A60"/>
    <w:rsid w:val="000A543B"/>
    <w:rsid w:val="000A5E07"/>
    <w:rsid w:val="000A5E63"/>
    <w:rsid w:val="000A6123"/>
    <w:rsid w:val="000A78FC"/>
    <w:rsid w:val="000B0862"/>
    <w:rsid w:val="000B1D33"/>
    <w:rsid w:val="000B1FED"/>
    <w:rsid w:val="000B447C"/>
    <w:rsid w:val="000B4AA9"/>
    <w:rsid w:val="000B5634"/>
    <w:rsid w:val="000B5709"/>
    <w:rsid w:val="000B7253"/>
    <w:rsid w:val="000B7BF1"/>
    <w:rsid w:val="000C04AE"/>
    <w:rsid w:val="000C0743"/>
    <w:rsid w:val="000C24BA"/>
    <w:rsid w:val="000C3ADB"/>
    <w:rsid w:val="000C3F8C"/>
    <w:rsid w:val="000C50A5"/>
    <w:rsid w:val="000C56EB"/>
    <w:rsid w:val="000C5D1B"/>
    <w:rsid w:val="000C6975"/>
    <w:rsid w:val="000C707B"/>
    <w:rsid w:val="000D0778"/>
    <w:rsid w:val="000D1352"/>
    <w:rsid w:val="000D1D20"/>
    <w:rsid w:val="000D2640"/>
    <w:rsid w:val="000D2DF4"/>
    <w:rsid w:val="000D3AEF"/>
    <w:rsid w:val="000D52D4"/>
    <w:rsid w:val="000D5476"/>
    <w:rsid w:val="000D5AD0"/>
    <w:rsid w:val="000D638E"/>
    <w:rsid w:val="000D6C38"/>
    <w:rsid w:val="000D7067"/>
    <w:rsid w:val="000D7F6D"/>
    <w:rsid w:val="000E0195"/>
    <w:rsid w:val="000E1E86"/>
    <w:rsid w:val="000E2335"/>
    <w:rsid w:val="000E23AF"/>
    <w:rsid w:val="000E2914"/>
    <w:rsid w:val="000E460E"/>
    <w:rsid w:val="000E4B35"/>
    <w:rsid w:val="000E5670"/>
    <w:rsid w:val="000E5ADF"/>
    <w:rsid w:val="000E7CB9"/>
    <w:rsid w:val="000F0B3E"/>
    <w:rsid w:val="000F1B46"/>
    <w:rsid w:val="000F1F5E"/>
    <w:rsid w:val="000F3149"/>
    <w:rsid w:val="000F4407"/>
    <w:rsid w:val="000F50C4"/>
    <w:rsid w:val="000F5AA4"/>
    <w:rsid w:val="000F5B6D"/>
    <w:rsid w:val="000F5CC3"/>
    <w:rsid w:val="000F6E00"/>
    <w:rsid w:val="000F6E9C"/>
    <w:rsid w:val="000F7BD2"/>
    <w:rsid w:val="001000D4"/>
    <w:rsid w:val="00100A05"/>
    <w:rsid w:val="00102A78"/>
    <w:rsid w:val="00102B63"/>
    <w:rsid w:val="001030E9"/>
    <w:rsid w:val="00104055"/>
    <w:rsid w:val="0010447A"/>
    <w:rsid w:val="00104A53"/>
    <w:rsid w:val="00105061"/>
    <w:rsid w:val="00105476"/>
    <w:rsid w:val="00105522"/>
    <w:rsid w:val="00105B1B"/>
    <w:rsid w:val="00105B5F"/>
    <w:rsid w:val="00105D77"/>
    <w:rsid w:val="001060BA"/>
    <w:rsid w:val="00106310"/>
    <w:rsid w:val="0010645B"/>
    <w:rsid w:val="00106663"/>
    <w:rsid w:val="00106BDC"/>
    <w:rsid w:val="00106D85"/>
    <w:rsid w:val="001076BC"/>
    <w:rsid w:val="00111593"/>
    <w:rsid w:val="001116FD"/>
    <w:rsid w:val="00111C72"/>
    <w:rsid w:val="00112517"/>
    <w:rsid w:val="00112950"/>
    <w:rsid w:val="00113A34"/>
    <w:rsid w:val="00113F4F"/>
    <w:rsid w:val="001146E8"/>
    <w:rsid w:val="00114B5F"/>
    <w:rsid w:val="00117631"/>
    <w:rsid w:val="001176E2"/>
    <w:rsid w:val="00117E60"/>
    <w:rsid w:val="00121973"/>
    <w:rsid w:val="00124C2D"/>
    <w:rsid w:val="00125019"/>
    <w:rsid w:val="0012573A"/>
    <w:rsid w:val="001272AE"/>
    <w:rsid w:val="00127A12"/>
    <w:rsid w:val="001302C6"/>
    <w:rsid w:val="0013042B"/>
    <w:rsid w:val="0013107B"/>
    <w:rsid w:val="00131608"/>
    <w:rsid w:val="0013196D"/>
    <w:rsid w:val="001334D1"/>
    <w:rsid w:val="00133ED2"/>
    <w:rsid w:val="00135644"/>
    <w:rsid w:val="001362E6"/>
    <w:rsid w:val="001379CA"/>
    <w:rsid w:val="00137DDC"/>
    <w:rsid w:val="0014093A"/>
    <w:rsid w:val="00142AAC"/>
    <w:rsid w:val="001441F3"/>
    <w:rsid w:val="001446A5"/>
    <w:rsid w:val="001456E9"/>
    <w:rsid w:val="0014627C"/>
    <w:rsid w:val="001463E1"/>
    <w:rsid w:val="00146791"/>
    <w:rsid w:val="00146A50"/>
    <w:rsid w:val="001470D7"/>
    <w:rsid w:val="00147353"/>
    <w:rsid w:val="00147A96"/>
    <w:rsid w:val="001510C6"/>
    <w:rsid w:val="00153873"/>
    <w:rsid w:val="001542EE"/>
    <w:rsid w:val="00155183"/>
    <w:rsid w:val="001552E8"/>
    <w:rsid w:val="001554D9"/>
    <w:rsid w:val="001555B4"/>
    <w:rsid w:val="00155B87"/>
    <w:rsid w:val="00155E5A"/>
    <w:rsid w:val="0015630F"/>
    <w:rsid w:val="00156EDD"/>
    <w:rsid w:val="00160B2D"/>
    <w:rsid w:val="00162C3C"/>
    <w:rsid w:val="0016613D"/>
    <w:rsid w:val="00170016"/>
    <w:rsid w:val="001712EF"/>
    <w:rsid w:val="00171F99"/>
    <w:rsid w:val="001721AE"/>
    <w:rsid w:val="0017223E"/>
    <w:rsid w:val="0017235E"/>
    <w:rsid w:val="00172A85"/>
    <w:rsid w:val="00172AC3"/>
    <w:rsid w:val="00173282"/>
    <w:rsid w:val="00173E5B"/>
    <w:rsid w:val="00174904"/>
    <w:rsid w:val="001814F4"/>
    <w:rsid w:val="00182460"/>
    <w:rsid w:val="0018429B"/>
    <w:rsid w:val="001842F5"/>
    <w:rsid w:val="00184ADA"/>
    <w:rsid w:val="00184DD6"/>
    <w:rsid w:val="00185DDD"/>
    <w:rsid w:val="001860A1"/>
    <w:rsid w:val="00187C2D"/>
    <w:rsid w:val="00190624"/>
    <w:rsid w:val="00190B7C"/>
    <w:rsid w:val="00190FCF"/>
    <w:rsid w:val="00191F51"/>
    <w:rsid w:val="00192614"/>
    <w:rsid w:val="001929BB"/>
    <w:rsid w:val="0019478F"/>
    <w:rsid w:val="00194AFA"/>
    <w:rsid w:val="0019546C"/>
    <w:rsid w:val="0019557D"/>
    <w:rsid w:val="00195DAA"/>
    <w:rsid w:val="001978F7"/>
    <w:rsid w:val="001A069B"/>
    <w:rsid w:val="001A223E"/>
    <w:rsid w:val="001A3844"/>
    <w:rsid w:val="001A3A4C"/>
    <w:rsid w:val="001A50AA"/>
    <w:rsid w:val="001A5694"/>
    <w:rsid w:val="001A5F1C"/>
    <w:rsid w:val="001A67A8"/>
    <w:rsid w:val="001A6C3C"/>
    <w:rsid w:val="001A6D03"/>
    <w:rsid w:val="001A70E5"/>
    <w:rsid w:val="001A742A"/>
    <w:rsid w:val="001B102C"/>
    <w:rsid w:val="001B1AAE"/>
    <w:rsid w:val="001B1E8C"/>
    <w:rsid w:val="001B254B"/>
    <w:rsid w:val="001B3180"/>
    <w:rsid w:val="001B3B81"/>
    <w:rsid w:val="001B4065"/>
    <w:rsid w:val="001B423D"/>
    <w:rsid w:val="001B460E"/>
    <w:rsid w:val="001B4A00"/>
    <w:rsid w:val="001B4E54"/>
    <w:rsid w:val="001B63D7"/>
    <w:rsid w:val="001B6492"/>
    <w:rsid w:val="001B67F9"/>
    <w:rsid w:val="001C04A6"/>
    <w:rsid w:val="001C3BDD"/>
    <w:rsid w:val="001C4709"/>
    <w:rsid w:val="001C4B6F"/>
    <w:rsid w:val="001C57FE"/>
    <w:rsid w:val="001C5917"/>
    <w:rsid w:val="001C6182"/>
    <w:rsid w:val="001C62FE"/>
    <w:rsid w:val="001C6C46"/>
    <w:rsid w:val="001C6D50"/>
    <w:rsid w:val="001C6DDF"/>
    <w:rsid w:val="001C6F93"/>
    <w:rsid w:val="001C6FC2"/>
    <w:rsid w:val="001D2717"/>
    <w:rsid w:val="001D2E9F"/>
    <w:rsid w:val="001D37D8"/>
    <w:rsid w:val="001D50BE"/>
    <w:rsid w:val="001D57FF"/>
    <w:rsid w:val="001D63B0"/>
    <w:rsid w:val="001D653C"/>
    <w:rsid w:val="001D7A27"/>
    <w:rsid w:val="001D7F8F"/>
    <w:rsid w:val="001E0966"/>
    <w:rsid w:val="001E0CA8"/>
    <w:rsid w:val="001E197F"/>
    <w:rsid w:val="001E243F"/>
    <w:rsid w:val="001E27DD"/>
    <w:rsid w:val="001E2CFC"/>
    <w:rsid w:val="001E56D6"/>
    <w:rsid w:val="001E66FE"/>
    <w:rsid w:val="001E67F9"/>
    <w:rsid w:val="001E6DBD"/>
    <w:rsid w:val="001E7292"/>
    <w:rsid w:val="001E7467"/>
    <w:rsid w:val="001E7E27"/>
    <w:rsid w:val="001F1267"/>
    <w:rsid w:val="001F21F2"/>
    <w:rsid w:val="001F2D66"/>
    <w:rsid w:val="001F3B3C"/>
    <w:rsid w:val="001F44E7"/>
    <w:rsid w:val="001F4EB2"/>
    <w:rsid w:val="001F73CC"/>
    <w:rsid w:val="00201701"/>
    <w:rsid w:val="002028B0"/>
    <w:rsid w:val="00203335"/>
    <w:rsid w:val="00203A23"/>
    <w:rsid w:val="00204183"/>
    <w:rsid w:val="0020418D"/>
    <w:rsid w:val="002060F2"/>
    <w:rsid w:val="002065BB"/>
    <w:rsid w:val="00206E00"/>
    <w:rsid w:val="00210FE2"/>
    <w:rsid w:val="00211100"/>
    <w:rsid w:val="0021173E"/>
    <w:rsid w:val="0021177B"/>
    <w:rsid w:val="0021192F"/>
    <w:rsid w:val="00211FA3"/>
    <w:rsid w:val="002124E4"/>
    <w:rsid w:val="0021330A"/>
    <w:rsid w:val="00213AB5"/>
    <w:rsid w:val="00213DBE"/>
    <w:rsid w:val="00213E39"/>
    <w:rsid w:val="00214BEA"/>
    <w:rsid w:val="00215AE9"/>
    <w:rsid w:val="00216CD2"/>
    <w:rsid w:val="0021742B"/>
    <w:rsid w:val="00217C61"/>
    <w:rsid w:val="002203D1"/>
    <w:rsid w:val="00220EC3"/>
    <w:rsid w:val="00220F80"/>
    <w:rsid w:val="00221062"/>
    <w:rsid w:val="002246BE"/>
    <w:rsid w:val="00224771"/>
    <w:rsid w:val="00224A1D"/>
    <w:rsid w:val="00224A6F"/>
    <w:rsid w:val="00224D42"/>
    <w:rsid w:val="00224DCF"/>
    <w:rsid w:val="002254C8"/>
    <w:rsid w:val="00226962"/>
    <w:rsid w:val="00227803"/>
    <w:rsid w:val="00230E5C"/>
    <w:rsid w:val="002312F3"/>
    <w:rsid w:val="00232293"/>
    <w:rsid w:val="0023311B"/>
    <w:rsid w:val="0023400D"/>
    <w:rsid w:val="00234CAF"/>
    <w:rsid w:val="00234CD3"/>
    <w:rsid w:val="00234F69"/>
    <w:rsid w:val="00235AD5"/>
    <w:rsid w:val="00237028"/>
    <w:rsid w:val="0023709B"/>
    <w:rsid w:val="00237884"/>
    <w:rsid w:val="00237D2D"/>
    <w:rsid w:val="00240011"/>
    <w:rsid w:val="00240738"/>
    <w:rsid w:val="00241817"/>
    <w:rsid w:val="00241893"/>
    <w:rsid w:val="00242BEA"/>
    <w:rsid w:val="00242EAD"/>
    <w:rsid w:val="002431AB"/>
    <w:rsid w:val="002438B9"/>
    <w:rsid w:val="00243EC0"/>
    <w:rsid w:val="00243F30"/>
    <w:rsid w:val="00244438"/>
    <w:rsid w:val="0024462D"/>
    <w:rsid w:val="002448C9"/>
    <w:rsid w:val="00244AE1"/>
    <w:rsid w:val="002471F7"/>
    <w:rsid w:val="0025098B"/>
    <w:rsid w:val="002509FD"/>
    <w:rsid w:val="0025177D"/>
    <w:rsid w:val="00251E06"/>
    <w:rsid w:val="00251F3D"/>
    <w:rsid w:val="002536F4"/>
    <w:rsid w:val="0025495E"/>
    <w:rsid w:val="00255631"/>
    <w:rsid w:val="002571AB"/>
    <w:rsid w:val="00257331"/>
    <w:rsid w:val="0026020B"/>
    <w:rsid w:val="0026081A"/>
    <w:rsid w:val="00260EAE"/>
    <w:rsid w:val="0026110A"/>
    <w:rsid w:val="00261537"/>
    <w:rsid w:val="002621CE"/>
    <w:rsid w:val="002626DC"/>
    <w:rsid w:val="00262EF9"/>
    <w:rsid w:val="002631AD"/>
    <w:rsid w:val="00263F12"/>
    <w:rsid w:val="0026432F"/>
    <w:rsid w:val="00264560"/>
    <w:rsid w:val="002654B9"/>
    <w:rsid w:val="0026583B"/>
    <w:rsid w:val="00266179"/>
    <w:rsid w:val="0026687E"/>
    <w:rsid w:val="00271B64"/>
    <w:rsid w:val="0027211B"/>
    <w:rsid w:val="00273021"/>
    <w:rsid w:val="00273DD2"/>
    <w:rsid w:val="00274D3B"/>
    <w:rsid w:val="00275762"/>
    <w:rsid w:val="00275CC7"/>
    <w:rsid w:val="002766B0"/>
    <w:rsid w:val="00276784"/>
    <w:rsid w:val="00276CDA"/>
    <w:rsid w:val="00277FC8"/>
    <w:rsid w:val="0028046C"/>
    <w:rsid w:val="002808AA"/>
    <w:rsid w:val="002811E7"/>
    <w:rsid w:val="00281440"/>
    <w:rsid w:val="002818A0"/>
    <w:rsid w:val="00282EE3"/>
    <w:rsid w:val="00284A4F"/>
    <w:rsid w:val="00286515"/>
    <w:rsid w:val="00286E83"/>
    <w:rsid w:val="00286F8D"/>
    <w:rsid w:val="0028719D"/>
    <w:rsid w:val="0028754C"/>
    <w:rsid w:val="002876AB"/>
    <w:rsid w:val="00290E16"/>
    <w:rsid w:val="0029107F"/>
    <w:rsid w:val="002912DD"/>
    <w:rsid w:val="00291795"/>
    <w:rsid w:val="00294281"/>
    <w:rsid w:val="002948D9"/>
    <w:rsid w:val="00294CC3"/>
    <w:rsid w:val="00295F60"/>
    <w:rsid w:val="00296148"/>
    <w:rsid w:val="00296378"/>
    <w:rsid w:val="00296ABE"/>
    <w:rsid w:val="002972CD"/>
    <w:rsid w:val="00297566"/>
    <w:rsid w:val="0029779F"/>
    <w:rsid w:val="002A1802"/>
    <w:rsid w:val="002A25F6"/>
    <w:rsid w:val="002A505F"/>
    <w:rsid w:val="002A54BD"/>
    <w:rsid w:val="002A612E"/>
    <w:rsid w:val="002A6AC5"/>
    <w:rsid w:val="002A6FB9"/>
    <w:rsid w:val="002A764C"/>
    <w:rsid w:val="002B09A8"/>
    <w:rsid w:val="002B0AAB"/>
    <w:rsid w:val="002B2A89"/>
    <w:rsid w:val="002B32CA"/>
    <w:rsid w:val="002B394D"/>
    <w:rsid w:val="002B4462"/>
    <w:rsid w:val="002B507C"/>
    <w:rsid w:val="002B5B1B"/>
    <w:rsid w:val="002B6A8E"/>
    <w:rsid w:val="002B6B00"/>
    <w:rsid w:val="002B76AF"/>
    <w:rsid w:val="002C0857"/>
    <w:rsid w:val="002C0E0B"/>
    <w:rsid w:val="002C0EAE"/>
    <w:rsid w:val="002C19F5"/>
    <w:rsid w:val="002C1E3C"/>
    <w:rsid w:val="002C2150"/>
    <w:rsid w:val="002C2A13"/>
    <w:rsid w:val="002C304C"/>
    <w:rsid w:val="002C3771"/>
    <w:rsid w:val="002C3A1F"/>
    <w:rsid w:val="002C44AE"/>
    <w:rsid w:val="002C455E"/>
    <w:rsid w:val="002C5E99"/>
    <w:rsid w:val="002C6B83"/>
    <w:rsid w:val="002C6FAF"/>
    <w:rsid w:val="002D22EA"/>
    <w:rsid w:val="002D387D"/>
    <w:rsid w:val="002D39E9"/>
    <w:rsid w:val="002D492A"/>
    <w:rsid w:val="002D5E2D"/>
    <w:rsid w:val="002D7152"/>
    <w:rsid w:val="002D7AD5"/>
    <w:rsid w:val="002E0069"/>
    <w:rsid w:val="002E0279"/>
    <w:rsid w:val="002E0BD9"/>
    <w:rsid w:val="002E0FA2"/>
    <w:rsid w:val="002E1132"/>
    <w:rsid w:val="002E1B61"/>
    <w:rsid w:val="002E28BA"/>
    <w:rsid w:val="002E3A7F"/>
    <w:rsid w:val="002E40E5"/>
    <w:rsid w:val="002E414D"/>
    <w:rsid w:val="002E43D3"/>
    <w:rsid w:val="002E4D6A"/>
    <w:rsid w:val="002E772D"/>
    <w:rsid w:val="002F0074"/>
    <w:rsid w:val="002F08ED"/>
    <w:rsid w:val="002F1022"/>
    <w:rsid w:val="002F1569"/>
    <w:rsid w:val="002F1616"/>
    <w:rsid w:val="002F2832"/>
    <w:rsid w:val="002F2E6E"/>
    <w:rsid w:val="002F3078"/>
    <w:rsid w:val="002F3EFA"/>
    <w:rsid w:val="002F588E"/>
    <w:rsid w:val="002F6596"/>
    <w:rsid w:val="002F7A2A"/>
    <w:rsid w:val="002F7F08"/>
    <w:rsid w:val="00300AA8"/>
    <w:rsid w:val="00300CFD"/>
    <w:rsid w:val="003015C6"/>
    <w:rsid w:val="00302494"/>
    <w:rsid w:val="00302567"/>
    <w:rsid w:val="00302936"/>
    <w:rsid w:val="00302E94"/>
    <w:rsid w:val="00304E76"/>
    <w:rsid w:val="00305784"/>
    <w:rsid w:val="0030665D"/>
    <w:rsid w:val="00306D0B"/>
    <w:rsid w:val="00306EB3"/>
    <w:rsid w:val="00307582"/>
    <w:rsid w:val="00307BC2"/>
    <w:rsid w:val="00310231"/>
    <w:rsid w:val="0031080D"/>
    <w:rsid w:val="00310CA0"/>
    <w:rsid w:val="003110EF"/>
    <w:rsid w:val="00311D88"/>
    <w:rsid w:val="00312D1C"/>
    <w:rsid w:val="0031414D"/>
    <w:rsid w:val="0031523B"/>
    <w:rsid w:val="00320580"/>
    <w:rsid w:val="00320C58"/>
    <w:rsid w:val="00322027"/>
    <w:rsid w:val="003225E9"/>
    <w:rsid w:val="0032288B"/>
    <w:rsid w:val="00322D73"/>
    <w:rsid w:val="0032351C"/>
    <w:rsid w:val="00324FFF"/>
    <w:rsid w:val="003255DF"/>
    <w:rsid w:val="0032652B"/>
    <w:rsid w:val="00326AF9"/>
    <w:rsid w:val="0032765D"/>
    <w:rsid w:val="00327AF7"/>
    <w:rsid w:val="00327D00"/>
    <w:rsid w:val="00330E77"/>
    <w:rsid w:val="00331344"/>
    <w:rsid w:val="00332070"/>
    <w:rsid w:val="00332C4D"/>
    <w:rsid w:val="00332D65"/>
    <w:rsid w:val="003330F5"/>
    <w:rsid w:val="00333501"/>
    <w:rsid w:val="003336EC"/>
    <w:rsid w:val="003338AD"/>
    <w:rsid w:val="0033435E"/>
    <w:rsid w:val="003348D0"/>
    <w:rsid w:val="00335691"/>
    <w:rsid w:val="00335AFA"/>
    <w:rsid w:val="00335DC3"/>
    <w:rsid w:val="003360FB"/>
    <w:rsid w:val="00336176"/>
    <w:rsid w:val="00336D96"/>
    <w:rsid w:val="00340EC0"/>
    <w:rsid w:val="003419F0"/>
    <w:rsid w:val="00342460"/>
    <w:rsid w:val="0034279C"/>
    <w:rsid w:val="0034576E"/>
    <w:rsid w:val="003473B8"/>
    <w:rsid w:val="00347976"/>
    <w:rsid w:val="0035050C"/>
    <w:rsid w:val="003519A2"/>
    <w:rsid w:val="0035204B"/>
    <w:rsid w:val="0035231E"/>
    <w:rsid w:val="00352918"/>
    <w:rsid w:val="00352D60"/>
    <w:rsid w:val="00354AB7"/>
    <w:rsid w:val="00354AF8"/>
    <w:rsid w:val="00356026"/>
    <w:rsid w:val="00357295"/>
    <w:rsid w:val="00360891"/>
    <w:rsid w:val="003625AE"/>
    <w:rsid w:val="00362B2C"/>
    <w:rsid w:val="0036318E"/>
    <w:rsid w:val="003644BE"/>
    <w:rsid w:val="00364A41"/>
    <w:rsid w:val="00364AB6"/>
    <w:rsid w:val="00364E95"/>
    <w:rsid w:val="00365A5C"/>
    <w:rsid w:val="00366346"/>
    <w:rsid w:val="00367361"/>
    <w:rsid w:val="00367A61"/>
    <w:rsid w:val="00367DF5"/>
    <w:rsid w:val="003717A0"/>
    <w:rsid w:val="00372504"/>
    <w:rsid w:val="00373487"/>
    <w:rsid w:val="003735CC"/>
    <w:rsid w:val="00373D48"/>
    <w:rsid w:val="003753BE"/>
    <w:rsid w:val="00375B4E"/>
    <w:rsid w:val="00376073"/>
    <w:rsid w:val="00377711"/>
    <w:rsid w:val="00380711"/>
    <w:rsid w:val="00380E8B"/>
    <w:rsid w:val="0038120E"/>
    <w:rsid w:val="0038155A"/>
    <w:rsid w:val="00383300"/>
    <w:rsid w:val="003839B2"/>
    <w:rsid w:val="00384054"/>
    <w:rsid w:val="00384388"/>
    <w:rsid w:val="00385498"/>
    <w:rsid w:val="00385C90"/>
    <w:rsid w:val="00385F60"/>
    <w:rsid w:val="003863FE"/>
    <w:rsid w:val="00387710"/>
    <w:rsid w:val="00391494"/>
    <w:rsid w:val="00391D5A"/>
    <w:rsid w:val="003922BC"/>
    <w:rsid w:val="00392530"/>
    <w:rsid w:val="00392D16"/>
    <w:rsid w:val="0039498A"/>
    <w:rsid w:val="00394DAF"/>
    <w:rsid w:val="00394FE6"/>
    <w:rsid w:val="00396D96"/>
    <w:rsid w:val="00396F38"/>
    <w:rsid w:val="003971D1"/>
    <w:rsid w:val="0039784E"/>
    <w:rsid w:val="003A03D5"/>
    <w:rsid w:val="003A08A1"/>
    <w:rsid w:val="003A0952"/>
    <w:rsid w:val="003A09CF"/>
    <w:rsid w:val="003A17F1"/>
    <w:rsid w:val="003A4266"/>
    <w:rsid w:val="003A4B02"/>
    <w:rsid w:val="003A4CB1"/>
    <w:rsid w:val="003A654F"/>
    <w:rsid w:val="003A692E"/>
    <w:rsid w:val="003A7563"/>
    <w:rsid w:val="003A7E97"/>
    <w:rsid w:val="003B0A5A"/>
    <w:rsid w:val="003B0DD9"/>
    <w:rsid w:val="003B1015"/>
    <w:rsid w:val="003B2482"/>
    <w:rsid w:val="003B4265"/>
    <w:rsid w:val="003B42E1"/>
    <w:rsid w:val="003B465D"/>
    <w:rsid w:val="003B5134"/>
    <w:rsid w:val="003B5713"/>
    <w:rsid w:val="003B796A"/>
    <w:rsid w:val="003B7A88"/>
    <w:rsid w:val="003B7FFA"/>
    <w:rsid w:val="003C0807"/>
    <w:rsid w:val="003C095E"/>
    <w:rsid w:val="003C14D7"/>
    <w:rsid w:val="003C2A7B"/>
    <w:rsid w:val="003C3B4D"/>
    <w:rsid w:val="003C3EF2"/>
    <w:rsid w:val="003C50E5"/>
    <w:rsid w:val="003C51A0"/>
    <w:rsid w:val="003C5EF3"/>
    <w:rsid w:val="003C6896"/>
    <w:rsid w:val="003C6AED"/>
    <w:rsid w:val="003C6BA8"/>
    <w:rsid w:val="003C6E60"/>
    <w:rsid w:val="003C7002"/>
    <w:rsid w:val="003C77D0"/>
    <w:rsid w:val="003C783F"/>
    <w:rsid w:val="003D028F"/>
    <w:rsid w:val="003D0B8E"/>
    <w:rsid w:val="003D22D0"/>
    <w:rsid w:val="003D279C"/>
    <w:rsid w:val="003D2869"/>
    <w:rsid w:val="003D3229"/>
    <w:rsid w:val="003D3893"/>
    <w:rsid w:val="003D4726"/>
    <w:rsid w:val="003D490B"/>
    <w:rsid w:val="003D525D"/>
    <w:rsid w:val="003D567D"/>
    <w:rsid w:val="003D5A29"/>
    <w:rsid w:val="003D6E3E"/>
    <w:rsid w:val="003E03DD"/>
    <w:rsid w:val="003E0574"/>
    <w:rsid w:val="003E0F2C"/>
    <w:rsid w:val="003E1009"/>
    <w:rsid w:val="003E16E7"/>
    <w:rsid w:val="003E1F49"/>
    <w:rsid w:val="003E25F9"/>
    <w:rsid w:val="003E31F3"/>
    <w:rsid w:val="003E3735"/>
    <w:rsid w:val="003E46FB"/>
    <w:rsid w:val="003E5A44"/>
    <w:rsid w:val="003E7171"/>
    <w:rsid w:val="003E7598"/>
    <w:rsid w:val="003F0752"/>
    <w:rsid w:val="003F1057"/>
    <w:rsid w:val="003F153B"/>
    <w:rsid w:val="003F33A9"/>
    <w:rsid w:val="003F3FFC"/>
    <w:rsid w:val="003F403A"/>
    <w:rsid w:val="003F408D"/>
    <w:rsid w:val="003F44B4"/>
    <w:rsid w:val="003F4EBC"/>
    <w:rsid w:val="003F6841"/>
    <w:rsid w:val="003F792D"/>
    <w:rsid w:val="003F7DC0"/>
    <w:rsid w:val="004000E7"/>
    <w:rsid w:val="00400586"/>
    <w:rsid w:val="00401919"/>
    <w:rsid w:val="00401C84"/>
    <w:rsid w:val="00402106"/>
    <w:rsid w:val="004036DB"/>
    <w:rsid w:val="00403DD4"/>
    <w:rsid w:val="00403E76"/>
    <w:rsid w:val="004048B3"/>
    <w:rsid w:val="00407403"/>
    <w:rsid w:val="004107AD"/>
    <w:rsid w:val="00410FD6"/>
    <w:rsid w:val="00411840"/>
    <w:rsid w:val="004118CD"/>
    <w:rsid w:val="00412FAD"/>
    <w:rsid w:val="00414272"/>
    <w:rsid w:val="004147D0"/>
    <w:rsid w:val="00414A4C"/>
    <w:rsid w:val="00414CD3"/>
    <w:rsid w:val="004154D9"/>
    <w:rsid w:val="0041582C"/>
    <w:rsid w:val="00417547"/>
    <w:rsid w:val="0042145F"/>
    <w:rsid w:val="00421941"/>
    <w:rsid w:val="004219DC"/>
    <w:rsid w:val="00423C86"/>
    <w:rsid w:val="00424455"/>
    <w:rsid w:val="00424592"/>
    <w:rsid w:val="004247CA"/>
    <w:rsid w:val="00424DC0"/>
    <w:rsid w:val="004259D5"/>
    <w:rsid w:val="00426526"/>
    <w:rsid w:val="0042688E"/>
    <w:rsid w:val="00426D60"/>
    <w:rsid w:val="00426DF1"/>
    <w:rsid w:val="00430BAD"/>
    <w:rsid w:val="00430EE7"/>
    <w:rsid w:val="004319F3"/>
    <w:rsid w:val="0043271A"/>
    <w:rsid w:val="00433799"/>
    <w:rsid w:val="004341F1"/>
    <w:rsid w:val="0043489C"/>
    <w:rsid w:val="00435608"/>
    <w:rsid w:val="00437744"/>
    <w:rsid w:val="004417E1"/>
    <w:rsid w:val="00441977"/>
    <w:rsid w:val="004420B9"/>
    <w:rsid w:val="00442224"/>
    <w:rsid w:val="004426C7"/>
    <w:rsid w:val="00442A91"/>
    <w:rsid w:val="004436ED"/>
    <w:rsid w:val="00443936"/>
    <w:rsid w:val="00444559"/>
    <w:rsid w:val="00445F47"/>
    <w:rsid w:val="00447146"/>
    <w:rsid w:val="004504A2"/>
    <w:rsid w:val="0045120B"/>
    <w:rsid w:val="00452AC3"/>
    <w:rsid w:val="00452D5A"/>
    <w:rsid w:val="004532EA"/>
    <w:rsid w:val="00453BA6"/>
    <w:rsid w:val="004542EC"/>
    <w:rsid w:val="0045543A"/>
    <w:rsid w:val="00455BB3"/>
    <w:rsid w:val="00456011"/>
    <w:rsid w:val="0045658C"/>
    <w:rsid w:val="00456D43"/>
    <w:rsid w:val="004572FE"/>
    <w:rsid w:val="0045749E"/>
    <w:rsid w:val="004579B5"/>
    <w:rsid w:val="004600DA"/>
    <w:rsid w:val="0046484D"/>
    <w:rsid w:val="004655FE"/>
    <w:rsid w:val="00466598"/>
    <w:rsid w:val="004671B1"/>
    <w:rsid w:val="00467D18"/>
    <w:rsid w:val="004701F9"/>
    <w:rsid w:val="00474671"/>
    <w:rsid w:val="0048020B"/>
    <w:rsid w:val="004812D5"/>
    <w:rsid w:val="0048245F"/>
    <w:rsid w:val="0048297D"/>
    <w:rsid w:val="00482C13"/>
    <w:rsid w:val="00482D24"/>
    <w:rsid w:val="0048395E"/>
    <w:rsid w:val="00483D5A"/>
    <w:rsid w:val="00483ECA"/>
    <w:rsid w:val="00483FD4"/>
    <w:rsid w:val="00484721"/>
    <w:rsid w:val="004851FF"/>
    <w:rsid w:val="00485ED7"/>
    <w:rsid w:val="004866FF"/>
    <w:rsid w:val="00486898"/>
    <w:rsid w:val="00487898"/>
    <w:rsid w:val="004924EA"/>
    <w:rsid w:val="00493132"/>
    <w:rsid w:val="0049347B"/>
    <w:rsid w:val="004937AC"/>
    <w:rsid w:val="00493952"/>
    <w:rsid w:val="0049428D"/>
    <w:rsid w:val="004957B5"/>
    <w:rsid w:val="00497721"/>
    <w:rsid w:val="00497A29"/>
    <w:rsid w:val="004A0671"/>
    <w:rsid w:val="004A1A8F"/>
    <w:rsid w:val="004A2056"/>
    <w:rsid w:val="004A2E27"/>
    <w:rsid w:val="004A2EDE"/>
    <w:rsid w:val="004A376B"/>
    <w:rsid w:val="004A3BE2"/>
    <w:rsid w:val="004A3F9F"/>
    <w:rsid w:val="004A6D40"/>
    <w:rsid w:val="004A6F1B"/>
    <w:rsid w:val="004A7216"/>
    <w:rsid w:val="004B0678"/>
    <w:rsid w:val="004B2238"/>
    <w:rsid w:val="004B23E3"/>
    <w:rsid w:val="004B30E7"/>
    <w:rsid w:val="004B3693"/>
    <w:rsid w:val="004B3C4E"/>
    <w:rsid w:val="004B4805"/>
    <w:rsid w:val="004B4AB9"/>
    <w:rsid w:val="004B5BF5"/>
    <w:rsid w:val="004B5EA5"/>
    <w:rsid w:val="004B6209"/>
    <w:rsid w:val="004B67E1"/>
    <w:rsid w:val="004B6945"/>
    <w:rsid w:val="004B7CB6"/>
    <w:rsid w:val="004B7F2B"/>
    <w:rsid w:val="004C2486"/>
    <w:rsid w:val="004C2AA1"/>
    <w:rsid w:val="004C2CAC"/>
    <w:rsid w:val="004C2E4A"/>
    <w:rsid w:val="004C5720"/>
    <w:rsid w:val="004C5F9E"/>
    <w:rsid w:val="004C7DAC"/>
    <w:rsid w:val="004C7F39"/>
    <w:rsid w:val="004D002C"/>
    <w:rsid w:val="004D038B"/>
    <w:rsid w:val="004D2A17"/>
    <w:rsid w:val="004D2E72"/>
    <w:rsid w:val="004D3F7A"/>
    <w:rsid w:val="004D4137"/>
    <w:rsid w:val="004D43AE"/>
    <w:rsid w:val="004D4664"/>
    <w:rsid w:val="004D4A8B"/>
    <w:rsid w:val="004D5336"/>
    <w:rsid w:val="004D536D"/>
    <w:rsid w:val="004D5A3D"/>
    <w:rsid w:val="004D667D"/>
    <w:rsid w:val="004D66D8"/>
    <w:rsid w:val="004D6B33"/>
    <w:rsid w:val="004D7571"/>
    <w:rsid w:val="004D7E46"/>
    <w:rsid w:val="004E0B98"/>
    <w:rsid w:val="004E1C2F"/>
    <w:rsid w:val="004E281E"/>
    <w:rsid w:val="004E3DAC"/>
    <w:rsid w:val="004E4DCA"/>
    <w:rsid w:val="004E4F08"/>
    <w:rsid w:val="004E5777"/>
    <w:rsid w:val="004E5CA8"/>
    <w:rsid w:val="004E6154"/>
    <w:rsid w:val="004E6AD0"/>
    <w:rsid w:val="004E734B"/>
    <w:rsid w:val="004E78E4"/>
    <w:rsid w:val="004E7A02"/>
    <w:rsid w:val="004E7DD2"/>
    <w:rsid w:val="004F398B"/>
    <w:rsid w:val="004F5166"/>
    <w:rsid w:val="004F584C"/>
    <w:rsid w:val="004F5B14"/>
    <w:rsid w:val="004F7243"/>
    <w:rsid w:val="004F7787"/>
    <w:rsid w:val="004F7F98"/>
    <w:rsid w:val="00500FF3"/>
    <w:rsid w:val="0050111F"/>
    <w:rsid w:val="00501907"/>
    <w:rsid w:val="00502311"/>
    <w:rsid w:val="0050264E"/>
    <w:rsid w:val="0050287D"/>
    <w:rsid w:val="00503E03"/>
    <w:rsid w:val="00504222"/>
    <w:rsid w:val="0051006B"/>
    <w:rsid w:val="00510A85"/>
    <w:rsid w:val="00511118"/>
    <w:rsid w:val="00511DA7"/>
    <w:rsid w:val="005120E9"/>
    <w:rsid w:val="00512C57"/>
    <w:rsid w:val="005139D9"/>
    <w:rsid w:val="0051437F"/>
    <w:rsid w:val="005145AD"/>
    <w:rsid w:val="00514BF6"/>
    <w:rsid w:val="0051585C"/>
    <w:rsid w:val="0051588B"/>
    <w:rsid w:val="005158F4"/>
    <w:rsid w:val="00515B42"/>
    <w:rsid w:val="00516E16"/>
    <w:rsid w:val="00520D9C"/>
    <w:rsid w:val="005218C7"/>
    <w:rsid w:val="00521EF5"/>
    <w:rsid w:val="00522449"/>
    <w:rsid w:val="0052337A"/>
    <w:rsid w:val="00523934"/>
    <w:rsid w:val="00523936"/>
    <w:rsid w:val="00523DBD"/>
    <w:rsid w:val="005241FB"/>
    <w:rsid w:val="00525778"/>
    <w:rsid w:val="0052589C"/>
    <w:rsid w:val="005260C4"/>
    <w:rsid w:val="00527533"/>
    <w:rsid w:val="00527554"/>
    <w:rsid w:val="005314B5"/>
    <w:rsid w:val="00531F9A"/>
    <w:rsid w:val="00532C98"/>
    <w:rsid w:val="00534541"/>
    <w:rsid w:val="00534D3B"/>
    <w:rsid w:val="0053519D"/>
    <w:rsid w:val="00535385"/>
    <w:rsid w:val="00535BB2"/>
    <w:rsid w:val="005365EE"/>
    <w:rsid w:val="00537086"/>
    <w:rsid w:val="00540342"/>
    <w:rsid w:val="00540E55"/>
    <w:rsid w:val="00541081"/>
    <w:rsid w:val="005428A8"/>
    <w:rsid w:val="005432D9"/>
    <w:rsid w:val="00543515"/>
    <w:rsid w:val="0054359C"/>
    <w:rsid w:val="0054363A"/>
    <w:rsid w:val="00543A87"/>
    <w:rsid w:val="00543CA5"/>
    <w:rsid w:val="00543D09"/>
    <w:rsid w:val="0054418D"/>
    <w:rsid w:val="00544697"/>
    <w:rsid w:val="00544BF2"/>
    <w:rsid w:val="005453E7"/>
    <w:rsid w:val="0054544B"/>
    <w:rsid w:val="00545498"/>
    <w:rsid w:val="005466FA"/>
    <w:rsid w:val="00546920"/>
    <w:rsid w:val="00546EFA"/>
    <w:rsid w:val="0054709B"/>
    <w:rsid w:val="005470C3"/>
    <w:rsid w:val="00547518"/>
    <w:rsid w:val="00550247"/>
    <w:rsid w:val="00550581"/>
    <w:rsid w:val="00551964"/>
    <w:rsid w:val="00552D3D"/>
    <w:rsid w:val="0055345B"/>
    <w:rsid w:val="005547D8"/>
    <w:rsid w:val="00554880"/>
    <w:rsid w:val="00554A48"/>
    <w:rsid w:val="00554DF7"/>
    <w:rsid w:val="00555737"/>
    <w:rsid w:val="00555800"/>
    <w:rsid w:val="00555BFE"/>
    <w:rsid w:val="00555DE3"/>
    <w:rsid w:val="00555F1A"/>
    <w:rsid w:val="00556473"/>
    <w:rsid w:val="00556503"/>
    <w:rsid w:val="0055653D"/>
    <w:rsid w:val="00556C97"/>
    <w:rsid w:val="005608B4"/>
    <w:rsid w:val="005617C7"/>
    <w:rsid w:val="005618B2"/>
    <w:rsid w:val="0056263C"/>
    <w:rsid w:val="00563382"/>
    <w:rsid w:val="005638D3"/>
    <w:rsid w:val="00564555"/>
    <w:rsid w:val="00565541"/>
    <w:rsid w:val="0056572E"/>
    <w:rsid w:val="0056583B"/>
    <w:rsid w:val="0056610B"/>
    <w:rsid w:val="0056737C"/>
    <w:rsid w:val="0057049A"/>
    <w:rsid w:val="005715F6"/>
    <w:rsid w:val="00571759"/>
    <w:rsid w:val="005717A4"/>
    <w:rsid w:val="00571ED1"/>
    <w:rsid w:val="005721FC"/>
    <w:rsid w:val="00572E42"/>
    <w:rsid w:val="00573BA5"/>
    <w:rsid w:val="005742BD"/>
    <w:rsid w:val="0057492B"/>
    <w:rsid w:val="00574DCA"/>
    <w:rsid w:val="0057509B"/>
    <w:rsid w:val="005757AB"/>
    <w:rsid w:val="005758F0"/>
    <w:rsid w:val="00576D2B"/>
    <w:rsid w:val="00581175"/>
    <w:rsid w:val="005812E0"/>
    <w:rsid w:val="00581B71"/>
    <w:rsid w:val="00582385"/>
    <w:rsid w:val="00583509"/>
    <w:rsid w:val="00583781"/>
    <w:rsid w:val="005848C3"/>
    <w:rsid w:val="00584A8C"/>
    <w:rsid w:val="00585DA2"/>
    <w:rsid w:val="00586209"/>
    <w:rsid w:val="00586800"/>
    <w:rsid w:val="00587A84"/>
    <w:rsid w:val="0059044A"/>
    <w:rsid w:val="00592B01"/>
    <w:rsid w:val="0059337E"/>
    <w:rsid w:val="00593B74"/>
    <w:rsid w:val="00593F45"/>
    <w:rsid w:val="0059411B"/>
    <w:rsid w:val="0059419B"/>
    <w:rsid w:val="00594865"/>
    <w:rsid w:val="00594F53"/>
    <w:rsid w:val="00595135"/>
    <w:rsid w:val="00595237"/>
    <w:rsid w:val="00595E72"/>
    <w:rsid w:val="005A03D5"/>
    <w:rsid w:val="005A083D"/>
    <w:rsid w:val="005A0ABB"/>
    <w:rsid w:val="005A1066"/>
    <w:rsid w:val="005A1787"/>
    <w:rsid w:val="005A1AAB"/>
    <w:rsid w:val="005A2E74"/>
    <w:rsid w:val="005A3A0C"/>
    <w:rsid w:val="005A3BC6"/>
    <w:rsid w:val="005A4248"/>
    <w:rsid w:val="005A590D"/>
    <w:rsid w:val="005A5BD7"/>
    <w:rsid w:val="005A68C3"/>
    <w:rsid w:val="005B2428"/>
    <w:rsid w:val="005B2EF2"/>
    <w:rsid w:val="005B3177"/>
    <w:rsid w:val="005B33F4"/>
    <w:rsid w:val="005B4B91"/>
    <w:rsid w:val="005B4D0C"/>
    <w:rsid w:val="005B50E6"/>
    <w:rsid w:val="005B7B0B"/>
    <w:rsid w:val="005C026C"/>
    <w:rsid w:val="005C07F0"/>
    <w:rsid w:val="005C0973"/>
    <w:rsid w:val="005C2141"/>
    <w:rsid w:val="005C3ACB"/>
    <w:rsid w:val="005C45B8"/>
    <w:rsid w:val="005C47CE"/>
    <w:rsid w:val="005C622E"/>
    <w:rsid w:val="005C64A5"/>
    <w:rsid w:val="005C719A"/>
    <w:rsid w:val="005C7649"/>
    <w:rsid w:val="005C7F61"/>
    <w:rsid w:val="005D0477"/>
    <w:rsid w:val="005D0B4F"/>
    <w:rsid w:val="005D2DB3"/>
    <w:rsid w:val="005D37B2"/>
    <w:rsid w:val="005D3E33"/>
    <w:rsid w:val="005D414B"/>
    <w:rsid w:val="005D4F41"/>
    <w:rsid w:val="005D67B9"/>
    <w:rsid w:val="005D67CF"/>
    <w:rsid w:val="005E15A9"/>
    <w:rsid w:val="005E1E70"/>
    <w:rsid w:val="005E2304"/>
    <w:rsid w:val="005E35E4"/>
    <w:rsid w:val="005E3DD8"/>
    <w:rsid w:val="005E46C3"/>
    <w:rsid w:val="005E516F"/>
    <w:rsid w:val="005E5688"/>
    <w:rsid w:val="005E5A0F"/>
    <w:rsid w:val="005E640D"/>
    <w:rsid w:val="005E6AE4"/>
    <w:rsid w:val="005E6CE5"/>
    <w:rsid w:val="005E76C2"/>
    <w:rsid w:val="005F0A2D"/>
    <w:rsid w:val="005F21F4"/>
    <w:rsid w:val="005F3517"/>
    <w:rsid w:val="005F412F"/>
    <w:rsid w:val="005F4BFB"/>
    <w:rsid w:val="005F4C8C"/>
    <w:rsid w:val="005F5266"/>
    <w:rsid w:val="005F536B"/>
    <w:rsid w:val="005F58D0"/>
    <w:rsid w:val="005F5E0E"/>
    <w:rsid w:val="005F731D"/>
    <w:rsid w:val="005F740D"/>
    <w:rsid w:val="005F7AC2"/>
    <w:rsid w:val="00600E8E"/>
    <w:rsid w:val="0060229D"/>
    <w:rsid w:val="00602D86"/>
    <w:rsid w:val="00602F82"/>
    <w:rsid w:val="006039B3"/>
    <w:rsid w:val="00603C51"/>
    <w:rsid w:val="006042D6"/>
    <w:rsid w:val="006047F6"/>
    <w:rsid w:val="0060514B"/>
    <w:rsid w:val="0060544F"/>
    <w:rsid w:val="00605BE2"/>
    <w:rsid w:val="00606BD2"/>
    <w:rsid w:val="0060742B"/>
    <w:rsid w:val="006079A7"/>
    <w:rsid w:val="00607EF4"/>
    <w:rsid w:val="00610555"/>
    <w:rsid w:val="00610BDD"/>
    <w:rsid w:val="00610C1F"/>
    <w:rsid w:val="006116D3"/>
    <w:rsid w:val="00611788"/>
    <w:rsid w:val="00611D0A"/>
    <w:rsid w:val="006122DF"/>
    <w:rsid w:val="006131F4"/>
    <w:rsid w:val="006134EA"/>
    <w:rsid w:val="006146D8"/>
    <w:rsid w:val="00615379"/>
    <w:rsid w:val="00616278"/>
    <w:rsid w:val="00616326"/>
    <w:rsid w:val="0061659F"/>
    <w:rsid w:val="0061671F"/>
    <w:rsid w:val="00617064"/>
    <w:rsid w:val="00617927"/>
    <w:rsid w:val="00617A17"/>
    <w:rsid w:val="006209F3"/>
    <w:rsid w:val="00620B66"/>
    <w:rsid w:val="00621299"/>
    <w:rsid w:val="00621464"/>
    <w:rsid w:val="00621A10"/>
    <w:rsid w:val="00622B14"/>
    <w:rsid w:val="00623829"/>
    <w:rsid w:val="00624665"/>
    <w:rsid w:val="00625E0A"/>
    <w:rsid w:val="00630BE7"/>
    <w:rsid w:val="006312D0"/>
    <w:rsid w:val="006315C6"/>
    <w:rsid w:val="00631967"/>
    <w:rsid w:val="00632AD9"/>
    <w:rsid w:val="00633856"/>
    <w:rsid w:val="00634450"/>
    <w:rsid w:val="006345DA"/>
    <w:rsid w:val="0063501F"/>
    <w:rsid w:val="00635636"/>
    <w:rsid w:val="0063650E"/>
    <w:rsid w:val="00636F4F"/>
    <w:rsid w:val="006371EE"/>
    <w:rsid w:val="006376E2"/>
    <w:rsid w:val="00637FAD"/>
    <w:rsid w:val="00640ABF"/>
    <w:rsid w:val="00641193"/>
    <w:rsid w:val="006414EE"/>
    <w:rsid w:val="00642288"/>
    <w:rsid w:val="00642290"/>
    <w:rsid w:val="00644DBD"/>
    <w:rsid w:val="0064600F"/>
    <w:rsid w:val="00647CB3"/>
    <w:rsid w:val="00651215"/>
    <w:rsid w:val="00652006"/>
    <w:rsid w:val="006524D1"/>
    <w:rsid w:val="00652D08"/>
    <w:rsid w:val="00652FCA"/>
    <w:rsid w:val="00654346"/>
    <w:rsid w:val="00657A09"/>
    <w:rsid w:val="00657D09"/>
    <w:rsid w:val="00660193"/>
    <w:rsid w:val="0066122F"/>
    <w:rsid w:val="00661252"/>
    <w:rsid w:val="00661B42"/>
    <w:rsid w:val="00662646"/>
    <w:rsid w:val="00662668"/>
    <w:rsid w:val="00662904"/>
    <w:rsid w:val="00662AE0"/>
    <w:rsid w:val="00663B1C"/>
    <w:rsid w:val="0066559C"/>
    <w:rsid w:val="00665B74"/>
    <w:rsid w:val="00665BFF"/>
    <w:rsid w:val="0066714D"/>
    <w:rsid w:val="006677D3"/>
    <w:rsid w:val="006719F5"/>
    <w:rsid w:val="0067290E"/>
    <w:rsid w:val="00673A32"/>
    <w:rsid w:val="006750BF"/>
    <w:rsid w:val="00675EC3"/>
    <w:rsid w:val="00676260"/>
    <w:rsid w:val="00677ED8"/>
    <w:rsid w:val="006800B9"/>
    <w:rsid w:val="00680A9B"/>
    <w:rsid w:val="006811D6"/>
    <w:rsid w:val="006817C5"/>
    <w:rsid w:val="00683312"/>
    <w:rsid w:val="00683F7C"/>
    <w:rsid w:val="00684B16"/>
    <w:rsid w:val="00684CAF"/>
    <w:rsid w:val="0068632B"/>
    <w:rsid w:val="0068652A"/>
    <w:rsid w:val="00686C48"/>
    <w:rsid w:val="00687DEB"/>
    <w:rsid w:val="006905DE"/>
    <w:rsid w:val="00691076"/>
    <w:rsid w:val="00691247"/>
    <w:rsid w:val="00691D04"/>
    <w:rsid w:val="00691E17"/>
    <w:rsid w:val="006924A9"/>
    <w:rsid w:val="006930B1"/>
    <w:rsid w:val="006931EF"/>
    <w:rsid w:val="006938EC"/>
    <w:rsid w:val="006940A4"/>
    <w:rsid w:val="006946D0"/>
    <w:rsid w:val="00694946"/>
    <w:rsid w:val="00694E32"/>
    <w:rsid w:val="00695990"/>
    <w:rsid w:val="00695B00"/>
    <w:rsid w:val="00696556"/>
    <w:rsid w:val="00696DA4"/>
    <w:rsid w:val="00697634"/>
    <w:rsid w:val="00697BF6"/>
    <w:rsid w:val="00697DFA"/>
    <w:rsid w:val="006A0B16"/>
    <w:rsid w:val="006A1172"/>
    <w:rsid w:val="006A1358"/>
    <w:rsid w:val="006A17A3"/>
    <w:rsid w:val="006A22B8"/>
    <w:rsid w:val="006A2991"/>
    <w:rsid w:val="006A2F72"/>
    <w:rsid w:val="006A3064"/>
    <w:rsid w:val="006A4BFB"/>
    <w:rsid w:val="006A681E"/>
    <w:rsid w:val="006A6DB5"/>
    <w:rsid w:val="006A6FE5"/>
    <w:rsid w:val="006A7533"/>
    <w:rsid w:val="006A7688"/>
    <w:rsid w:val="006B2D0C"/>
    <w:rsid w:val="006B2E91"/>
    <w:rsid w:val="006B471B"/>
    <w:rsid w:val="006B51EB"/>
    <w:rsid w:val="006B545B"/>
    <w:rsid w:val="006B71A1"/>
    <w:rsid w:val="006B736C"/>
    <w:rsid w:val="006B7E25"/>
    <w:rsid w:val="006B7FD7"/>
    <w:rsid w:val="006C0500"/>
    <w:rsid w:val="006C172C"/>
    <w:rsid w:val="006C1C7A"/>
    <w:rsid w:val="006C3339"/>
    <w:rsid w:val="006C38B7"/>
    <w:rsid w:val="006C3CCD"/>
    <w:rsid w:val="006C48BC"/>
    <w:rsid w:val="006C5208"/>
    <w:rsid w:val="006C5504"/>
    <w:rsid w:val="006C5914"/>
    <w:rsid w:val="006C7436"/>
    <w:rsid w:val="006C7D87"/>
    <w:rsid w:val="006D04C8"/>
    <w:rsid w:val="006D0DC7"/>
    <w:rsid w:val="006D2FB1"/>
    <w:rsid w:val="006D38B7"/>
    <w:rsid w:val="006D39A2"/>
    <w:rsid w:val="006D5FC0"/>
    <w:rsid w:val="006D691B"/>
    <w:rsid w:val="006D6973"/>
    <w:rsid w:val="006D69A5"/>
    <w:rsid w:val="006D6B50"/>
    <w:rsid w:val="006D6ED7"/>
    <w:rsid w:val="006E00B6"/>
    <w:rsid w:val="006E0DED"/>
    <w:rsid w:val="006E1A3F"/>
    <w:rsid w:val="006E33C8"/>
    <w:rsid w:val="006E3B2D"/>
    <w:rsid w:val="006E3C9C"/>
    <w:rsid w:val="006E3E59"/>
    <w:rsid w:val="006E47CB"/>
    <w:rsid w:val="006E4906"/>
    <w:rsid w:val="006E62EB"/>
    <w:rsid w:val="006E636D"/>
    <w:rsid w:val="006E66F9"/>
    <w:rsid w:val="006E712A"/>
    <w:rsid w:val="006E7139"/>
    <w:rsid w:val="006E771C"/>
    <w:rsid w:val="006F0083"/>
    <w:rsid w:val="006F10B7"/>
    <w:rsid w:val="006F1369"/>
    <w:rsid w:val="006F286E"/>
    <w:rsid w:val="006F37D3"/>
    <w:rsid w:val="006F3DA0"/>
    <w:rsid w:val="006F48CA"/>
    <w:rsid w:val="006F49CE"/>
    <w:rsid w:val="006F6D20"/>
    <w:rsid w:val="006F760E"/>
    <w:rsid w:val="006F7986"/>
    <w:rsid w:val="006F798F"/>
    <w:rsid w:val="00700C6D"/>
    <w:rsid w:val="00700E3D"/>
    <w:rsid w:val="00701BDE"/>
    <w:rsid w:val="0070220E"/>
    <w:rsid w:val="00704448"/>
    <w:rsid w:val="00705FD5"/>
    <w:rsid w:val="007066E7"/>
    <w:rsid w:val="00707ED5"/>
    <w:rsid w:val="0071067F"/>
    <w:rsid w:val="00710828"/>
    <w:rsid w:val="00710D4C"/>
    <w:rsid w:val="00711B07"/>
    <w:rsid w:val="0071256A"/>
    <w:rsid w:val="00712A96"/>
    <w:rsid w:val="007130EC"/>
    <w:rsid w:val="00713655"/>
    <w:rsid w:val="00714959"/>
    <w:rsid w:val="0071508A"/>
    <w:rsid w:val="007158B3"/>
    <w:rsid w:val="00717383"/>
    <w:rsid w:val="00717C9D"/>
    <w:rsid w:val="007225DD"/>
    <w:rsid w:val="00723375"/>
    <w:rsid w:val="007234F5"/>
    <w:rsid w:val="007242F5"/>
    <w:rsid w:val="00725174"/>
    <w:rsid w:val="00725839"/>
    <w:rsid w:val="0072610A"/>
    <w:rsid w:val="0073181F"/>
    <w:rsid w:val="00731DD7"/>
    <w:rsid w:val="00732895"/>
    <w:rsid w:val="00733E5B"/>
    <w:rsid w:val="007343E0"/>
    <w:rsid w:val="00734501"/>
    <w:rsid w:val="00735414"/>
    <w:rsid w:val="00736B33"/>
    <w:rsid w:val="00736CB0"/>
    <w:rsid w:val="00737311"/>
    <w:rsid w:val="0073748C"/>
    <w:rsid w:val="007375D2"/>
    <w:rsid w:val="00737600"/>
    <w:rsid w:val="0074087E"/>
    <w:rsid w:val="00740A36"/>
    <w:rsid w:val="00741CBA"/>
    <w:rsid w:val="00742FD3"/>
    <w:rsid w:val="0074422F"/>
    <w:rsid w:val="00744528"/>
    <w:rsid w:val="007448CF"/>
    <w:rsid w:val="00744AB2"/>
    <w:rsid w:val="00746B39"/>
    <w:rsid w:val="0074773E"/>
    <w:rsid w:val="00747EC5"/>
    <w:rsid w:val="00750ACA"/>
    <w:rsid w:val="00751033"/>
    <w:rsid w:val="00752C15"/>
    <w:rsid w:val="00752C71"/>
    <w:rsid w:val="00752D82"/>
    <w:rsid w:val="00753CBB"/>
    <w:rsid w:val="00753D80"/>
    <w:rsid w:val="00754040"/>
    <w:rsid w:val="00754942"/>
    <w:rsid w:val="0075494D"/>
    <w:rsid w:val="00754A53"/>
    <w:rsid w:val="00754CF4"/>
    <w:rsid w:val="00754D2F"/>
    <w:rsid w:val="00756FE1"/>
    <w:rsid w:val="007574B6"/>
    <w:rsid w:val="007600C4"/>
    <w:rsid w:val="00762F94"/>
    <w:rsid w:val="00763F08"/>
    <w:rsid w:val="007647C9"/>
    <w:rsid w:val="00765340"/>
    <w:rsid w:val="0076575E"/>
    <w:rsid w:val="00765969"/>
    <w:rsid w:val="007663AC"/>
    <w:rsid w:val="00766BC0"/>
    <w:rsid w:val="00767C53"/>
    <w:rsid w:val="00767DE5"/>
    <w:rsid w:val="00770268"/>
    <w:rsid w:val="00770851"/>
    <w:rsid w:val="007717AA"/>
    <w:rsid w:val="00773486"/>
    <w:rsid w:val="007738F3"/>
    <w:rsid w:val="00773CBB"/>
    <w:rsid w:val="00774084"/>
    <w:rsid w:val="0077558A"/>
    <w:rsid w:val="0077565A"/>
    <w:rsid w:val="00776512"/>
    <w:rsid w:val="00777463"/>
    <w:rsid w:val="0078021C"/>
    <w:rsid w:val="0078042D"/>
    <w:rsid w:val="007804DB"/>
    <w:rsid w:val="0078057E"/>
    <w:rsid w:val="007807A2"/>
    <w:rsid w:val="00780AA3"/>
    <w:rsid w:val="00780F0A"/>
    <w:rsid w:val="007816E8"/>
    <w:rsid w:val="00783651"/>
    <w:rsid w:val="00784D37"/>
    <w:rsid w:val="0078586D"/>
    <w:rsid w:val="0078645F"/>
    <w:rsid w:val="00786D33"/>
    <w:rsid w:val="007876BA"/>
    <w:rsid w:val="00790CE3"/>
    <w:rsid w:val="007911A7"/>
    <w:rsid w:val="007931FB"/>
    <w:rsid w:val="00793543"/>
    <w:rsid w:val="00793703"/>
    <w:rsid w:val="0079470B"/>
    <w:rsid w:val="0079524B"/>
    <w:rsid w:val="0079538A"/>
    <w:rsid w:val="007955BC"/>
    <w:rsid w:val="00795897"/>
    <w:rsid w:val="007A2F36"/>
    <w:rsid w:val="007A39EF"/>
    <w:rsid w:val="007A3A38"/>
    <w:rsid w:val="007A3BA7"/>
    <w:rsid w:val="007A3BF0"/>
    <w:rsid w:val="007A3E1B"/>
    <w:rsid w:val="007A46C3"/>
    <w:rsid w:val="007A4757"/>
    <w:rsid w:val="007A6F82"/>
    <w:rsid w:val="007A7AE2"/>
    <w:rsid w:val="007A7D95"/>
    <w:rsid w:val="007B0B50"/>
    <w:rsid w:val="007B1699"/>
    <w:rsid w:val="007B1BE2"/>
    <w:rsid w:val="007B262C"/>
    <w:rsid w:val="007B2DBC"/>
    <w:rsid w:val="007B461B"/>
    <w:rsid w:val="007B5D46"/>
    <w:rsid w:val="007B5D63"/>
    <w:rsid w:val="007B69BB"/>
    <w:rsid w:val="007B6D37"/>
    <w:rsid w:val="007B7BAE"/>
    <w:rsid w:val="007B7D00"/>
    <w:rsid w:val="007C033E"/>
    <w:rsid w:val="007C0FFA"/>
    <w:rsid w:val="007C19AD"/>
    <w:rsid w:val="007C2205"/>
    <w:rsid w:val="007C240D"/>
    <w:rsid w:val="007C36C5"/>
    <w:rsid w:val="007C37E1"/>
    <w:rsid w:val="007C3AA7"/>
    <w:rsid w:val="007C3B40"/>
    <w:rsid w:val="007C45E8"/>
    <w:rsid w:val="007C59FF"/>
    <w:rsid w:val="007C5F62"/>
    <w:rsid w:val="007C7880"/>
    <w:rsid w:val="007C79CC"/>
    <w:rsid w:val="007C7DED"/>
    <w:rsid w:val="007D169A"/>
    <w:rsid w:val="007D203D"/>
    <w:rsid w:val="007D2385"/>
    <w:rsid w:val="007D24FA"/>
    <w:rsid w:val="007D28F9"/>
    <w:rsid w:val="007D3543"/>
    <w:rsid w:val="007D3901"/>
    <w:rsid w:val="007D475E"/>
    <w:rsid w:val="007D51B9"/>
    <w:rsid w:val="007D551B"/>
    <w:rsid w:val="007D55B2"/>
    <w:rsid w:val="007D5FF4"/>
    <w:rsid w:val="007D6012"/>
    <w:rsid w:val="007D6417"/>
    <w:rsid w:val="007D6A32"/>
    <w:rsid w:val="007D7C36"/>
    <w:rsid w:val="007E0688"/>
    <w:rsid w:val="007E149D"/>
    <w:rsid w:val="007E16ED"/>
    <w:rsid w:val="007E2026"/>
    <w:rsid w:val="007E23D7"/>
    <w:rsid w:val="007E2F4D"/>
    <w:rsid w:val="007E38E9"/>
    <w:rsid w:val="007E5D3C"/>
    <w:rsid w:val="007E6E0A"/>
    <w:rsid w:val="007E6F83"/>
    <w:rsid w:val="007E7EF2"/>
    <w:rsid w:val="007F01D4"/>
    <w:rsid w:val="007F09FD"/>
    <w:rsid w:val="007F1F59"/>
    <w:rsid w:val="007F44D6"/>
    <w:rsid w:val="007F473A"/>
    <w:rsid w:val="007F5803"/>
    <w:rsid w:val="007F5805"/>
    <w:rsid w:val="007F5EC5"/>
    <w:rsid w:val="007F6655"/>
    <w:rsid w:val="007F6A25"/>
    <w:rsid w:val="007F6DB5"/>
    <w:rsid w:val="007F7AF5"/>
    <w:rsid w:val="007F7D8A"/>
    <w:rsid w:val="00801057"/>
    <w:rsid w:val="00801718"/>
    <w:rsid w:val="00801D53"/>
    <w:rsid w:val="00802441"/>
    <w:rsid w:val="00802726"/>
    <w:rsid w:val="00802BE0"/>
    <w:rsid w:val="00804AA5"/>
    <w:rsid w:val="00804B7C"/>
    <w:rsid w:val="00807278"/>
    <w:rsid w:val="00813062"/>
    <w:rsid w:val="00813D14"/>
    <w:rsid w:val="00813D44"/>
    <w:rsid w:val="008144E3"/>
    <w:rsid w:val="00814F8B"/>
    <w:rsid w:val="00815922"/>
    <w:rsid w:val="0081694D"/>
    <w:rsid w:val="0081702D"/>
    <w:rsid w:val="008170C4"/>
    <w:rsid w:val="008174A9"/>
    <w:rsid w:val="00820D13"/>
    <w:rsid w:val="00820FE5"/>
    <w:rsid w:val="00821261"/>
    <w:rsid w:val="00821D13"/>
    <w:rsid w:val="008228B2"/>
    <w:rsid w:val="0082336B"/>
    <w:rsid w:val="0082352D"/>
    <w:rsid w:val="00824543"/>
    <w:rsid w:val="00825692"/>
    <w:rsid w:val="00825DBA"/>
    <w:rsid w:val="00825E9A"/>
    <w:rsid w:val="00826117"/>
    <w:rsid w:val="00826CE1"/>
    <w:rsid w:val="00827A8F"/>
    <w:rsid w:val="00830BAB"/>
    <w:rsid w:val="00831192"/>
    <w:rsid w:val="00831456"/>
    <w:rsid w:val="00831758"/>
    <w:rsid w:val="00832DBF"/>
    <w:rsid w:val="00833516"/>
    <w:rsid w:val="0083426A"/>
    <w:rsid w:val="008347A0"/>
    <w:rsid w:val="008347E5"/>
    <w:rsid w:val="00834E2E"/>
    <w:rsid w:val="0083521C"/>
    <w:rsid w:val="00835D71"/>
    <w:rsid w:val="0083668E"/>
    <w:rsid w:val="00836F81"/>
    <w:rsid w:val="00837B22"/>
    <w:rsid w:val="00840766"/>
    <w:rsid w:val="008416F3"/>
    <w:rsid w:val="008419F5"/>
    <w:rsid w:val="00841ABD"/>
    <w:rsid w:val="00842542"/>
    <w:rsid w:val="0084267F"/>
    <w:rsid w:val="00842FD0"/>
    <w:rsid w:val="0084374B"/>
    <w:rsid w:val="00845AF4"/>
    <w:rsid w:val="008503FC"/>
    <w:rsid w:val="008507EA"/>
    <w:rsid w:val="00850806"/>
    <w:rsid w:val="00850C5F"/>
    <w:rsid w:val="008512D7"/>
    <w:rsid w:val="008516FE"/>
    <w:rsid w:val="00851BEE"/>
    <w:rsid w:val="00851F0F"/>
    <w:rsid w:val="008524E2"/>
    <w:rsid w:val="008543B8"/>
    <w:rsid w:val="0085469E"/>
    <w:rsid w:val="00854B28"/>
    <w:rsid w:val="008552AC"/>
    <w:rsid w:val="00856EC0"/>
    <w:rsid w:val="00857E13"/>
    <w:rsid w:val="008605F2"/>
    <w:rsid w:val="00860860"/>
    <w:rsid w:val="008609AE"/>
    <w:rsid w:val="00861A9B"/>
    <w:rsid w:val="00861BF3"/>
    <w:rsid w:val="00861CCC"/>
    <w:rsid w:val="00861D12"/>
    <w:rsid w:val="00861F60"/>
    <w:rsid w:val="00863042"/>
    <w:rsid w:val="008636D8"/>
    <w:rsid w:val="00863ED0"/>
    <w:rsid w:val="00864051"/>
    <w:rsid w:val="0086437C"/>
    <w:rsid w:val="008644C1"/>
    <w:rsid w:val="008651C3"/>
    <w:rsid w:val="00865AE0"/>
    <w:rsid w:val="008661F3"/>
    <w:rsid w:val="00866450"/>
    <w:rsid w:val="00867CE4"/>
    <w:rsid w:val="00870C31"/>
    <w:rsid w:val="0087250A"/>
    <w:rsid w:val="0087300F"/>
    <w:rsid w:val="00873EBE"/>
    <w:rsid w:val="0087542C"/>
    <w:rsid w:val="008757FC"/>
    <w:rsid w:val="00876C83"/>
    <w:rsid w:val="00877F56"/>
    <w:rsid w:val="00881247"/>
    <w:rsid w:val="0088187F"/>
    <w:rsid w:val="00882366"/>
    <w:rsid w:val="0088255D"/>
    <w:rsid w:val="00882B87"/>
    <w:rsid w:val="0088473D"/>
    <w:rsid w:val="008850E8"/>
    <w:rsid w:val="00885237"/>
    <w:rsid w:val="00886925"/>
    <w:rsid w:val="008876FB"/>
    <w:rsid w:val="00887ABB"/>
    <w:rsid w:val="00890634"/>
    <w:rsid w:val="00890F88"/>
    <w:rsid w:val="00893FB7"/>
    <w:rsid w:val="0089496C"/>
    <w:rsid w:val="00895615"/>
    <w:rsid w:val="00896191"/>
    <w:rsid w:val="008962F8"/>
    <w:rsid w:val="00897836"/>
    <w:rsid w:val="008A069D"/>
    <w:rsid w:val="008A0881"/>
    <w:rsid w:val="008A2016"/>
    <w:rsid w:val="008A2DD8"/>
    <w:rsid w:val="008A4C5E"/>
    <w:rsid w:val="008A4DEC"/>
    <w:rsid w:val="008A580D"/>
    <w:rsid w:val="008A5FAB"/>
    <w:rsid w:val="008A60E6"/>
    <w:rsid w:val="008A658F"/>
    <w:rsid w:val="008A68DB"/>
    <w:rsid w:val="008A70E1"/>
    <w:rsid w:val="008A71E8"/>
    <w:rsid w:val="008A771F"/>
    <w:rsid w:val="008B001E"/>
    <w:rsid w:val="008B0784"/>
    <w:rsid w:val="008B09AA"/>
    <w:rsid w:val="008B1ED6"/>
    <w:rsid w:val="008B3D60"/>
    <w:rsid w:val="008B4B28"/>
    <w:rsid w:val="008B585B"/>
    <w:rsid w:val="008B5E40"/>
    <w:rsid w:val="008B5E8C"/>
    <w:rsid w:val="008B62C9"/>
    <w:rsid w:val="008B6942"/>
    <w:rsid w:val="008B7B8E"/>
    <w:rsid w:val="008B7E1E"/>
    <w:rsid w:val="008C078D"/>
    <w:rsid w:val="008C0F47"/>
    <w:rsid w:val="008C10C4"/>
    <w:rsid w:val="008C16AA"/>
    <w:rsid w:val="008C2967"/>
    <w:rsid w:val="008C299D"/>
    <w:rsid w:val="008C43BE"/>
    <w:rsid w:val="008C4F99"/>
    <w:rsid w:val="008C552D"/>
    <w:rsid w:val="008C55F8"/>
    <w:rsid w:val="008C64A2"/>
    <w:rsid w:val="008C6E46"/>
    <w:rsid w:val="008C7F91"/>
    <w:rsid w:val="008D0468"/>
    <w:rsid w:val="008D1591"/>
    <w:rsid w:val="008D2203"/>
    <w:rsid w:val="008D5758"/>
    <w:rsid w:val="008D6163"/>
    <w:rsid w:val="008D61DE"/>
    <w:rsid w:val="008D7C4A"/>
    <w:rsid w:val="008E07F5"/>
    <w:rsid w:val="008E1669"/>
    <w:rsid w:val="008E1AAD"/>
    <w:rsid w:val="008E2127"/>
    <w:rsid w:val="008E25F5"/>
    <w:rsid w:val="008E297F"/>
    <w:rsid w:val="008E2ACD"/>
    <w:rsid w:val="008E2D51"/>
    <w:rsid w:val="008E3166"/>
    <w:rsid w:val="008E39E5"/>
    <w:rsid w:val="008E52D3"/>
    <w:rsid w:val="008E632B"/>
    <w:rsid w:val="008E67BB"/>
    <w:rsid w:val="008E7A8C"/>
    <w:rsid w:val="008E7B55"/>
    <w:rsid w:val="008E7DB1"/>
    <w:rsid w:val="008F05CC"/>
    <w:rsid w:val="008F0935"/>
    <w:rsid w:val="008F0ADA"/>
    <w:rsid w:val="008F0F44"/>
    <w:rsid w:val="008F26F3"/>
    <w:rsid w:val="008F298A"/>
    <w:rsid w:val="008F3BEF"/>
    <w:rsid w:val="008F708D"/>
    <w:rsid w:val="008F749B"/>
    <w:rsid w:val="008F7C18"/>
    <w:rsid w:val="009007FB"/>
    <w:rsid w:val="009010F6"/>
    <w:rsid w:val="00901933"/>
    <w:rsid w:val="009019D9"/>
    <w:rsid w:val="00904B58"/>
    <w:rsid w:val="00904CDD"/>
    <w:rsid w:val="0090509B"/>
    <w:rsid w:val="00905547"/>
    <w:rsid w:val="00905664"/>
    <w:rsid w:val="0090631C"/>
    <w:rsid w:val="00907BD1"/>
    <w:rsid w:val="009103FD"/>
    <w:rsid w:val="0091060D"/>
    <w:rsid w:val="00910934"/>
    <w:rsid w:val="00910B5E"/>
    <w:rsid w:val="009112EF"/>
    <w:rsid w:val="009128D3"/>
    <w:rsid w:val="00913349"/>
    <w:rsid w:val="00913990"/>
    <w:rsid w:val="00913F77"/>
    <w:rsid w:val="0091481A"/>
    <w:rsid w:val="00914C3A"/>
    <w:rsid w:val="00915BD5"/>
    <w:rsid w:val="0091719F"/>
    <w:rsid w:val="009172CC"/>
    <w:rsid w:val="0091780E"/>
    <w:rsid w:val="0092096D"/>
    <w:rsid w:val="00920FC5"/>
    <w:rsid w:val="00921099"/>
    <w:rsid w:val="00921D84"/>
    <w:rsid w:val="009222C8"/>
    <w:rsid w:val="00922629"/>
    <w:rsid w:val="00922A7E"/>
    <w:rsid w:val="00922E4E"/>
    <w:rsid w:val="009234A2"/>
    <w:rsid w:val="009238CA"/>
    <w:rsid w:val="00923983"/>
    <w:rsid w:val="00924D1E"/>
    <w:rsid w:val="0092578D"/>
    <w:rsid w:val="00925B45"/>
    <w:rsid w:val="00927B93"/>
    <w:rsid w:val="00930FF9"/>
    <w:rsid w:val="00934C8A"/>
    <w:rsid w:val="00935096"/>
    <w:rsid w:val="0093622C"/>
    <w:rsid w:val="00936FC5"/>
    <w:rsid w:val="009371CB"/>
    <w:rsid w:val="009376D4"/>
    <w:rsid w:val="00941253"/>
    <w:rsid w:val="00942989"/>
    <w:rsid w:val="00942D1B"/>
    <w:rsid w:val="00943592"/>
    <w:rsid w:val="0094516F"/>
    <w:rsid w:val="009452CE"/>
    <w:rsid w:val="00945D53"/>
    <w:rsid w:val="00947F7B"/>
    <w:rsid w:val="009508B8"/>
    <w:rsid w:val="00951234"/>
    <w:rsid w:val="00951525"/>
    <w:rsid w:val="00951DF0"/>
    <w:rsid w:val="00952618"/>
    <w:rsid w:val="00954113"/>
    <w:rsid w:val="00954854"/>
    <w:rsid w:val="009548BF"/>
    <w:rsid w:val="00955F4B"/>
    <w:rsid w:val="009560AB"/>
    <w:rsid w:val="0095641A"/>
    <w:rsid w:val="00956911"/>
    <w:rsid w:val="00956F2E"/>
    <w:rsid w:val="0095767F"/>
    <w:rsid w:val="009576F2"/>
    <w:rsid w:val="00960500"/>
    <w:rsid w:val="009622AE"/>
    <w:rsid w:val="00963632"/>
    <w:rsid w:val="00963A5A"/>
    <w:rsid w:val="00963D09"/>
    <w:rsid w:val="0096409E"/>
    <w:rsid w:val="009659EE"/>
    <w:rsid w:val="00967D97"/>
    <w:rsid w:val="00970964"/>
    <w:rsid w:val="00972B1C"/>
    <w:rsid w:val="0097329F"/>
    <w:rsid w:val="00973BD3"/>
    <w:rsid w:val="00974B24"/>
    <w:rsid w:val="00974FC5"/>
    <w:rsid w:val="00975A14"/>
    <w:rsid w:val="0097761A"/>
    <w:rsid w:val="00977650"/>
    <w:rsid w:val="0097773B"/>
    <w:rsid w:val="00977DB8"/>
    <w:rsid w:val="009804C2"/>
    <w:rsid w:val="00980FFB"/>
    <w:rsid w:val="009818CA"/>
    <w:rsid w:val="0098281F"/>
    <w:rsid w:val="0098298E"/>
    <w:rsid w:val="00983158"/>
    <w:rsid w:val="00984656"/>
    <w:rsid w:val="00984EDE"/>
    <w:rsid w:val="009854AC"/>
    <w:rsid w:val="009854B9"/>
    <w:rsid w:val="0098587A"/>
    <w:rsid w:val="009858DB"/>
    <w:rsid w:val="00986620"/>
    <w:rsid w:val="00987970"/>
    <w:rsid w:val="009906FC"/>
    <w:rsid w:val="0099095E"/>
    <w:rsid w:val="00991397"/>
    <w:rsid w:val="00991A5B"/>
    <w:rsid w:val="0099223B"/>
    <w:rsid w:val="00992AC3"/>
    <w:rsid w:val="009A0157"/>
    <w:rsid w:val="009A016E"/>
    <w:rsid w:val="009A02BD"/>
    <w:rsid w:val="009A08D2"/>
    <w:rsid w:val="009A191E"/>
    <w:rsid w:val="009A1EB2"/>
    <w:rsid w:val="009A2017"/>
    <w:rsid w:val="009A2E2A"/>
    <w:rsid w:val="009A31A8"/>
    <w:rsid w:val="009A3B3C"/>
    <w:rsid w:val="009A3FBA"/>
    <w:rsid w:val="009A428E"/>
    <w:rsid w:val="009A4980"/>
    <w:rsid w:val="009A4B3A"/>
    <w:rsid w:val="009A4CA0"/>
    <w:rsid w:val="009A6115"/>
    <w:rsid w:val="009A69B5"/>
    <w:rsid w:val="009A72D0"/>
    <w:rsid w:val="009B0428"/>
    <w:rsid w:val="009B0738"/>
    <w:rsid w:val="009B1264"/>
    <w:rsid w:val="009B20E2"/>
    <w:rsid w:val="009B4A84"/>
    <w:rsid w:val="009B6458"/>
    <w:rsid w:val="009C0044"/>
    <w:rsid w:val="009C0580"/>
    <w:rsid w:val="009C068B"/>
    <w:rsid w:val="009C068F"/>
    <w:rsid w:val="009C073E"/>
    <w:rsid w:val="009C08C0"/>
    <w:rsid w:val="009C0B70"/>
    <w:rsid w:val="009C14CD"/>
    <w:rsid w:val="009C15E5"/>
    <w:rsid w:val="009C17D4"/>
    <w:rsid w:val="009C215C"/>
    <w:rsid w:val="009C2587"/>
    <w:rsid w:val="009C314B"/>
    <w:rsid w:val="009C33AD"/>
    <w:rsid w:val="009C3A13"/>
    <w:rsid w:val="009C5CD1"/>
    <w:rsid w:val="009C6EBA"/>
    <w:rsid w:val="009C6EDC"/>
    <w:rsid w:val="009C78F7"/>
    <w:rsid w:val="009C795F"/>
    <w:rsid w:val="009C7DCB"/>
    <w:rsid w:val="009D00AA"/>
    <w:rsid w:val="009D1174"/>
    <w:rsid w:val="009D1206"/>
    <w:rsid w:val="009D2AB8"/>
    <w:rsid w:val="009D4F24"/>
    <w:rsid w:val="009D6729"/>
    <w:rsid w:val="009D6ACE"/>
    <w:rsid w:val="009D6B2F"/>
    <w:rsid w:val="009D6E47"/>
    <w:rsid w:val="009D74DB"/>
    <w:rsid w:val="009D7735"/>
    <w:rsid w:val="009D7832"/>
    <w:rsid w:val="009E160C"/>
    <w:rsid w:val="009E1C6B"/>
    <w:rsid w:val="009E1D24"/>
    <w:rsid w:val="009E1ED8"/>
    <w:rsid w:val="009E3382"/>
    <w:rsid w:val="009E34BA"/>
    <w:rsid w:val="009E45D2"/>
    <w:rsid w:val="009E4A92"/>
    <w:rsid w:val="009E5090"/>
    <w:rsid w:val="009E5BC6"/>
    <w:rsid w:val="009E5C1D"/>
    <w:rsid w:val="009E64A6"/>
    <w:rsid w:val="009E6A26"/>
    <w:rsid w:val="009E7E18"/>
    <w:rsid w:val="009E7ECD"/>
    <w:rsid w:val="009F0625"/>
    <w:rsid w:val="009F2E31"/>
    <w:rsid w:val="009F4624"/>
    <w:rsid w:val="009F50E1"/>
    <w:rsid w:val="009F51E9"/>
    <w:rsid w:val="009F522F"/>
    <w:rsid w:val="009F55AB"/>
    <w:rsid w:val="009F5ABB"/>
    <w:rsid w:val="009F5DD2"/>
    <w:rsid w:val="009F61A1"/>
    <w:rsid w:val="009F7946"/>
    <w:rsid w:val="009F7FF6"/>
    <w:rsid w:val="00A005B4"/>
    <w:rsid w:val="00A00ED9"/>
    <w:rsid w:val="00A0161E"/>
    <w:rsid w:val="00A03A93"/>
    <w:rsid w:val="00A03F00"/>
    <w:rsid w:val="00A05341"/>
    <w:rsid w:val="00A0618B"/>
    <w:rsid w:val="00A06B2C"/>
    <w:rsid w:val="00A06BD2"/>
    <w:rsid w:val="00A07748"/>
    <w:rsid w:val="00A10078"/>
    <w:rsid w:val="00A10639"/>
    <w:rsid w:val="00A10ABD"/>
    <w:rsid w:val="00A10DF6"/>
    <w:rsid w:val="00A12CC7"/>
    <w:rsid w:val="00A12FFB"/>
    <w:rsid w:val="00A131C5"/>
    <w:rsid w:val="00A13A42"/>
    <w:rsid w:val="00A13E44"/>
    <w:rsid w:val="00A14531"/>
    <w:rsid w:val="00A15918"/>
    <w:rsid w:val="00A16325"/>
    <w:rsid w:val="00A172D9"/>
    <w:rsid w:val="00A1737E"/>
    <w:rsid w:val="00A17BDB"/>
    <w:rsid w:val="00A17C20"/>
    <w:rsid w:val="00A20631"/>
    <w:rsid w:val="00A207C0"/>
    <w:rsid w:val="00A21DDE"/>
    <w:rsid w:val="00A23038"/>
    <w:rsid w:val="00A235F7"/>
    <w:rsid w:val="00A238BF"/>
    <w:rsid w:val="00A240B6"/>
    <w:rsid w:val="00A2560A"/>
    <w:rsid w:val="00A25926"/>
    <w:rsid w:val="00A26485"/>
    <w:rsid w:val="00A2649B"/>
    <w:rsid w:val="00A26DA6"/>
    <w:rsid w:val="00A27D0A"/>
    <w:rsid w:val="00A300C4"/>
    <w:rsid w:val="00A30BE3"/>
    <w:rsid w:val="00A30D59"/>
    <w:rsid w:val="00A310E6"/>
    <w:rsid w:val="00A318AE"/>
    <w:rsid w:val="00A334FB"/>
    <w:rsid w:val="00A335E2"/>
    <w:rsid w:val="00A336E5"/>
    <w:rsid w:val="00A35234"/>
    <w:rsid w:val="00A353CB"/>
    <w:rsid w:val="00A37A3F"/>
    <w:rsid w:val="00A40872"/>
    <w:rsid w:val="00A409F2"/>
    <w:rsid w:val="00A410D4"/>
    <w:rsid w:val="00A420E9"/>
    <w:rsid w:val="00A43770"/>
    <w:rsid w:val="00A43DA7"/>
    <w:rsid w:val="00A43E9B"/>
    <w:rsid w:val="00A4401E"/>
    <w:rsid w:val="00A45C4E"/>
    <w:rsid w:val="00A461E8"/>
    <w:rsid w:val="00A46223"/>
    <w:rsid w:val="00A463A7"/>
    <w:rsid w:val="00A465D9"/>
    <w:rsid w:val="00A466B3"/>
    <w:rsid w:val="00A469D5"/>
    <w:rsid w:val="00A46C2D"/>
    <w:rsid w:val="00A46D76"/>
    <w:rsid w:val="00A4788D"/>
    <w:rsid w:val="00A47B7F"/>
    <w:rsid w:val="00A50603"/>
    <w:rsid w:val="00A51B93"/>
    <w:rsid w:val="00A51D8B"/>
    <w:rsid w:val="00A53BF1"/>
    <w:rsid w:val="00A5446D"/>
    <w:rsid w:val="00A5546D"/>
    <w:rsid w:val="00A55AB9"/>
    <w:rsid w:val="00A55C58"/>
    <w:rsid w:val="00A56251"/>
    <w:rsid w:val="00A56B01"/>
    <w:rsid w:val="00A56BA2"/>
    <w:rsid w:val="00A57026"/>
    <w:rsid w:val="00A5777B"/>
    <w:rsid w:val="00A60085"/>
    <w:rsid w:val="00A60091"/>
    <w:rsid w:val="00A603D1"/>
    <w:rsid w:val="00A60C92"/>
    <w:rsid w:val="00A60DCB"/>
    <w:rsid w:val="00A61D67"/>
    <w:rsid w:val="00A61D7F"/>
    <w:rsid w:val="00A62318"/>
    <w:rsid w:val="00A6338E"/>
    <w:rsid w:val="00A63B9E"/>
    <w:rsid w:val="00A67D86"/>
    <w:rsid w:val="00A7049A"/>
    <w:rsid w:val="00A72EE6"/>
    <w:rsid w:val="00A73487"/>
    <w:rsid w:val="00A73C39"/>
    <w:rsid w:val="00A7424C"/>
    <w:rsid w:val="00A7435D"/>
    <w:rsid w:val="00A8075B"/>
    <w:rsid w:val="00A80AF8"/>
    <w:rsid w:val="00A81FDE"/>
    <w:rsid w:val="00A82127"/>
    <w:rsid w:val="00A827A1"/>
    <w:rsid w:val="00A8314A"/>
    <w:rsid w:val="00A834BA"/>
    <w:rsid w:val="00A8359B"/>
    <w:rsid w:val="00A8457D"/>
    <w:rsid w:val="00A87218"/>
    <w:rsid w:val="00A8730D"/>
    <w:rsid w:val="00A8738A"/>
    <w:rsid w:val="00A87501"/>
    <w:rsid w:val="00A8755A"/>
    <w:rsid w:val="00A87C6B"/>
    <w:rsid w:val="00A87E7D"/>
    <w:rsid w:val="00A90646"/>
    <w:rsid w:val="00A90F49"/>
    <w:rsid w:val="00A91F43"/>
    <w:rsid w:val="00A92E5E"/>
    <w:rsid w:val="00A93744"/>
    <w:rsid w:val="00A93D36"/>
    <w:rsid w:val="00A943CB"/>
    <w:rsid w:val="00A9551E"/>
    <w:rsid w:val="00A95634"/>
    <w:rsid w:val="00A9614A"/>
    <w:rsid w:val="00A96AE7"/>
    <w:rsid w:val="00A97043"/>
    <w:rsid w:val="00A97B01"/>
    <w:rsid w:val="00AA0071"/>
    <w:rsid w:val="00AA02BA"/>
    <w:rsid w:val="00AA094F"/>
    <w:rsid w:val="00AA1E8A"/>
    <w:rsid w:val="00AA2280"/>
    <w:rsid w:val="00AA310F"/>
    <w:rsid w:val="00AA413A"/>
    <w:rsid w:val="00AA4923"/>
    <w:rsid w:val="00AA5661"/>
    <w:rsid w:val="00AA7322"/>
    <w:rsid w:val="00AA7AE6"/>
    <w:rsid w:val="00AA7E0D"/>
    <w:rsid w:val="00AB1442"/>
    <w:rsid w:val="00AB17A0"/>
    <w:rsid w:val="00AB1861"/>
    <w:rsid w:val="00AB1CDB"/>
    <w:rsid w:val="00AB1E65"/>
    <w:rsid w:val="00AB23AB"/>
    <w:rsid w:val="00AB323B"/>
    <w:rsid w:val="00AB3506"/>
    <w:rsid w:val="00AB4168"/>
    <w:rsid w:val="00AB5932"/>
    <w:rsid w:val="00AB60EA"/>
    <w:rsid w:val="00AB675E"/>
    <w:rsid w:val="00AB687D"/>
    <w:rsid w:val="00AB6C79"/>
    <w:rsid w:val="00AB71C8"/>
    <w:rsid w:val="00AB75CD"/>
    <w:rsid w:val="00AC2141"/>
    <w:rsid w:val="00AC4C72"/>
    <w:rsid w:val="00AC4F76"/>
    <w:rsid w:val="00AC51AC"/>
    <w:rsid w:val="00AC5865"/>
    <w:rsid w:val="00AD0BD5"/>
    <w:rsid w:val="00AD1D97"/>
    <w:rsid w:val="00AD2B96"/>
    <w:rsid w:val="00AD2E03"/>
    <w:rsid w:val="00AD3398"/>
    <w:rsid w:val="00AD3679"/>
    <w:rsid w:val="00AD4162"/>
    <w:rsid w:val="00AD4786"/>
    <w:rsid w:val="00AD481F"/>
    <w:rsid w:val="00AD54A3"/>
    <w:rsid w:val="00AD5F50"/>
    <w:rsid w:val="00AD6415"/>
    <w:rsid w:val="00AD65CC"/>
    <w:rsid w:val="00AD7B64"/>
    <w:rsid w:val="00AE0301"/>
    <w:rsid w:val="00AE0E80"/>
    <w:rsid w:val="00AE3706"/>
    <w:rsid w:val="00AE4203"/>
    <w:rsid w:val="00AE4AAF"/>
    <w:rsid w:val="00AE54AE"/>
    <w:rsid w:val="00AE624E"/>
    <w:rsid w:val="00AE6EF9"/>
    <w:rsid w:val="00AE7222"/>
    <w:rsid w:val="00AF00B2"/>
    <w:rsid w:val="00AF1939"/>
    <w:rsid w:val="00AF1E8B"/>
    <w:rsid w:val="00AF27D6"/>
    <w:rsid w:val="00AF3B60"/>
    <w:rsid w:val="00AF53EF"/>
    <w:rsid w:val="00AF5EF7"/>
    <w:rsid w:val="00AF6AAA"/>
    <w:rsid w:val="00AF6B26"/>
    <w:rsid w:val="00AF79FE"/>
    <w:rsid w:val="00B00FB2"/>
    <w:rsid w:val="00B02330"/>
    <w:rsid w:val="00B026B3"/>
    <w:rsid w:val="00B028D5"/>
    <w:rsid w:val="00B04353"/>
    <w:rsid w:val="00B043EE"/>
    <w:rsid w:val="00B04921"/>
    <w:rsid w:val="00B04B36"/>
    <w:rsid w:val="00B04C3A"/>
    <w:rsid w:val="00B05BE7"/>
    <w:rsid w:val="00B06AA7"/>
    <w:rsid w:val="00B070B4"/>
    <w:rsid w:val="00B073C8"/>
    <w:rsid w:val="00B07470"/>
    <w:rsid w:val="00B10696"/>
    <w:rsid w:val="00B1128B"/>
    <w:rsid w:val="00B11489"/>
    <w:rsid w:val="00B11527"/>
    <w:rsid w:val="00B117ED"/>
    <w:rsid w:val="00B12417"/>
    <w:rsid w:val="00B15465"/>
    <w:rsid w:val="00B1655B"/>
    <w:rsid w:val="00B1720C"/>
    <w:rsid w:val="00B177A0"/>
    <w:rsid w:val="00B20AA5"/>
    <w:rsid w:val="00B20D63"/>
    <w:rsid w:val="00B212EC"/>
    <w:rsid w:val="00B221D9"/>
    <w:rsid w:val="00B2226E"/>
    <w:rsid w:val="00B22E60"/>
    <w:rsid w:val="00B22F4E"/>
    <w:rsid w:val="00B23C89"/>
    <w:rsid w:val="00B25803"/>
    <w:rsid w:val="00B262EB"/>
    <w:rsid w:val="00B2645A"/>
    <w:rsid w:val="00B26D79"/>
    <w:rsid w:val="00B27280"/>
    <w:rsid w:val="00B27C25"/>
    <w:rsid w:val="00B27D61"/>
    <w:rsid w:val="00B3011A"/>
    <w:rsid w:val="00B310F6"/>
    <w:rsid w:val="00B3143D"/>
    <w:rsid w:val="00B31B02"/>
    <w:rsid w:val="00B3233E"/>
    <w:rsid w:val="00B33D84"/>
    <w:rsid w:val="00B34579"/>
    <w:rsid w:val="00B35C73"/>
    <w:rsid w:val="00B35DFF"/>
    <w:rsid w:val="00B360FC"/>
    <w:rsid w:val="00B36561"/>
    <w:rsid w:val="00B3669D"/>
    <w:rsid w:val="00B372C0"/>
    <w:rsid w:val="00B37E6E"/>
    <w:rsid w:val="00B40312"/>
    <w:rsid w:val="00B404C1"/>
    <w:rsid w:val="00B4080F"/>
    <w:rsid w:val="00B41CEE"/>
    <w:rsid w:val="00B41D73"/>
    <w:rsid w:val="00B421C1"/>
    <w:rsid w:val="00B421FC"/>
    <w:rsid w:val="00B435DA"/>
    <w:rsid w:val="00B448AB"/>
    <w:rsid w:val="00B448FE"/>
    <w:rsid w:val="00B44902"/>
    <w:rsid w:val="00B44934"/>
    <w:rsid w:val="00B44A86"/>
    <w:rsid w:val="00B44B4D"/>
    <w:rsid w:val="00B45045"/>
    <w:rsid w:val="00B4563F"/>
    <w:rsid w:val="00B45CB8"/>
    <w:rsid w:val="00B47EBC"/>
    <w:rsid w:val="00B47FBD"/>
    <w:rsid w:val="00B501CE"/>
    <w:rsid w:val="00B51281"/>
    <w:rsid w:val="00B52111"/>
    <w:rsid w:val="00B522C2"/>
    <w:rsid w:val="00B52374"/>
    <w:rsid w:val="00B52531"/>
    <w:rsid w:val="00B53BA6"/>
    <w:rsid w:val="00B53DE1"/>
    <w:rsid w:val="00B5452D"/>
    <w:rsid w:val="00B54549"/>
    <w:rsid w:val="00B55A91"/>
    <w:rsid w:val="00B5633A"/>
    <w:rsid w:val="00B57341"/>
    <w:rsid w:val="00B57715"/>
    <w:rsid w:val="00B6036A"/>
    <w:rsid w:val="00B625D1"/>
    <w:rsid w:val="00B62B47"/>
    <w:rsid w:val="00B62F20"/>
    <w:rsid w:val="00B6402C"/>
    <w:rsid w:val="00B649AF"/>
    <w:rsid w:val="00B64E1B"/>
    <w:rsid w:val="00B6593A"/>
    <w:rsid w:val="00B65B51"/>
    <w:rsid w:val="00B65E9A"/>
    <w:rsid w:val="00B664E6"/>
    <w:rsid w:val="00B66CC4"/>
    <w:rsid w:val="00B66CEC"/>
    <w:rsid w:val="00B71361"/>
    <w:rsid w:val="00B72921"/>
    <w:rsid w:val="00B749B8"/>
    <w:rsid w:val="00B758D5"/>
    <w:rsid w:val="00B75E8B"/>
    <w:rsid w:val="00B75EF8"/>
    <w:rsid w:val="00B760A0"/>
    <w:rsid w:val="00B76A4E"/>
    <w:rsid w:val="00B77FE4"/>
    <w:rsid w:val="00B811B4"/>
    <w:rsid w:val="00B811F7"/>
    <w:rsid w:val="00B81935"/>
    <w:rsid w:val="00B81E0E"/>
    <w:rsid w:val="00B824A0"/>
    <w:rsid w:val="00B83CF4"/>
    <w:rsid w:val="00B8412A"/>
    <w:rsid w:val="00B84317"/>
    <w:rsid w:val="00B84CB1"/>
    <w:rsid w:val="00B8545D"/>
    <w:rsid w:val="00B85ABA"/>
    <w:rsid w:val="00B87504"/>
    <w:rsid w:val="00B900AD"/>
    <w:rsid w:val="00B90B50"/>
    <w:rsid w:val="00B91090"/>
    <w:rsid w:val="00B916D0"/>
    <w:rsid w:val="00B923E8"/>
    <w:rsid w:val="00B92742"/>
    <w:rsid w:val="00B92EA9"/>
    <w:rsid w:val="00B93A40"/>
    <w:rsid w:val="00B9420F"/>
    <w:rsid w:val="00B96813"/>
    <w:rsid w:val="00B96B82"/>
    <w:rsid w:val="00B96E94"/>
    <w:rsid w:val="00B975A2"/>
    <w:rsid w:val="00B979C7"/>
    <w:rsid w:val="00B97BCE"/>
    <w:rsid w:val="00B97D73"/>
    <w:rsid w:val="00BA00C9"/>
    <w:rsid w:val="00BA060C"/>
    <w:rsid w:val="00BA0CC3"/>
    <w:rsid w:val="00BA1468"/>
    <w:rsid w:val="00BA1D4F"/>
    <w:rsid w:val="00BA2380"/>
    <w:rsid w:val="00BA23EC"/>
    <w:rsid w:val="00BA25F1"/>
    <w:rsid w:val="00BA2EA8"/>
    <w:rsid w:val="00BA2EC4"/>
    <w:rsid w:val="00BA4BA0"/>
    <w:rsid w:val="00BA5CF6"/>
    <w:rsid w:val="00BA5D20"/>
    <w:rsid w:val="00BA5F24"/>
    <w:rsid w:val="00BA66B1"/>
    <w:rsid w:val="00BA6F95"/>
    <w:rsid w:val="00BA7F2B"/>
    <w:rsid w:val="00BB0C73"/>
    <w:rsid w:val="00BB0EDC"/>
    <w:rsid w:val="00BB1443"/>
    <w:rsid w:val="00BB1947"/>
    <w:rsid w:val="00BB21FC"/>
    <w:rsid w:val="00BB276C"/>
    <w:rsid w:val="00BB2C31"/>
    <w:rsid w:val="00BB3F45"/>
    <w:rsid w:val="00BB42F2"/>
    <w:rsid w:val="00BB434A"/>
    <w:rsid w:val="00BB481B"/>
    <w:rsid w:val="00BB48EE"/>
    <w:rsid w:val="00BB5261"/>
    <w:rsid w:val="00BB5553"/>
    <w:rsid w:val="00BB5DB2"/>
    <w:rsid w:val="00BB70B3"/>
    <w:rsid w:val="00BB773F"/>
    <w:rsid w:val="00BB7922"/>
    <w:rsid w:val="00BC0CA6"/>
    <w:rsid w:val="00BC2984"/>
    <w:rsid w:val="00BC3291"/>
    <w:rsid w:val="00BC354E"/>
    <w:rsid w:val="00BC3A04"/>
    <w:rsid w:val="00BC44D5"/>
    <w:rsid w:val="00BC4E5F"/>
    <w:rsid w:val="00BC559A"/>
    <w:rsid w:val="00BC63D8"/>
    <w:rsid w:val="00BC641E"/>
    <w:rsid w:val="00BC7C85"/>
    <w:rsid w:val="00BC7E5D"/>
    <w:rsid w:val="00BD19C8"/>
    <w:rsid w:val="00BD33BB"/>
    <w:rsid w:val="00BD3AA4"/>
    <w:rsid w:val="00BD3AF6"/>
    <w:rsid w:val="00BD3B9A"/>
    <w:rsid w:val="00BD4C11"/>
    <w:rsid w:val="00BD4C60"/>
    <w:rsid w:val="00BD4EAD"/>
    <w:rsid w:val="00BD515C"/>
    <w:rsid w:val="00BD5D1B"/>
    <w:rsid w:val="00BE08B6"/>
    <w:rsid w:val="00BE0F44"/>
    <w:rsid w:val="00BE1FBB"/>
    <w:rsid w:val="00BE2784"/>
    <w:rsid w:val="00BE566C"/>
    <w:rsid w:val="00BE6EB8"/>
    <w:rsid w:val="00BE71E1"/>
    <w:rsid w:val="00BF026D"/>
    <w:rsid w:val="00BF085C"/>
    <w:rsid w:val="00BF1A43"/>
    <w:rsid w:val="00BF1C31"/>
    <w:rsid w:val="00BF2482"/>
    <w:rsid w:val="00BF2DD9"/>
    <w:rsid w:val="00BF31E9"/>
    <w:rsid w:val="00BF475C"/>
    <w:rsid w:val="00BF58B2"/>
    <w:rsid w:val="00C00E40"/>
    <w:rsid w:val="00C00F2B"/>
    <w:rsid w:val="00C01030"/>
    <w:rsid w:val="00C019AE"/>
    <w:rsid w:val="00C01A87"/>
    <w:rsid w:val="00C01C65"/>
    <w:rsid w:val="00C027C4"/>
    <w:rsid w:val="00C027E7"/>
    <w:rsid w:val="00C02AAA"/>
    <w:rsid w:val="00C02E39"/>
    <w:rsid w:val="00C03A2D"/>
    <w:rsid w:val="00C042BF"/>
    <w:rsid w:val="00C04A5C"/>
    <w:rsid w:val="00C04F0B"/>
    <w:rsid w:val="00C050AE"/>
    <w:rsid w:val="00C05C0B"/>
    <w:rsid w:val="00C0618B"/>
    <w:rsid w:val="00C069B1"/>
    <w:rsid w:val="00C06FDE"/>
    <w:rsid w:val="00C07EE1"/>
    <w:rsid w:val="00C11671"/>
    <w:rsid w:val="00C11947"/>
    <w:rsid w:val="00C119CD"/>
    <w:rsid w:val="00C11F9D"/>
    <w:rsid w:val="00C12795"/>
    <w:rsid w:val="00C12A32"/>
    <w:rsid w:val="00C12B63"/>
    <w:rsid w:val="00C13BC7"/>
    <w:rsid w:val="00C14C43"/>
    <w:rsid w:val="00C1508D"/>
    <w:rsid w:val="00C16550"/>
    <w:rsid w:val="00C172BC"/>
    <w:rsid w:val="00C17980"/>
    <w:rsid w:val="00C17A63"/>
    <w:rsid w:val="00C17EE4"/>
    <w:rsid w:val="00C17F50"/>
    <w:rsid w:val="00C2014A"/>
    <w:rsid w:val="00C20C56"/>
    <w:rsid w:val="00C23EB3"/>
    <w:rsid w:val="00C24892"/>
    <w:rsid w:val="00C2502F"/>
    <w:rsid w:val="00C25405"/>
    <w:rsid w:val="00C2717C"/>
    <w:rsid w:val="00C276ED"/>
    <w:rsid w:val="00C27A2C"/>
    <w:rsid w:val="00C27AA9"/>
    <w:rsid w:val="00C27C1C"/>
    <w:rsid w:val="00C30048"/>
    <w:rsid w:val="00C30A83"/>
    <w:rsid w:val="00C31C5B"/>
    <w:rsid w:val="00C31FA4"/>
    <w:rsid w:val="00C33079"/>
    <w:rsid w:val="00C33A30"/>
    <w:rsid w:val="00C33FDF"/>
    <w:rsid w:val="00C33FF3"/>
    <w:rsid w:val="00C342C3"/>
    <w:rsid w:val="00C343C4"/>
    <w:rsid w:val="00C34A07"/>
    <w:rsid w:val="00C355B3"/>
    <w:rsid w:val="00C36D87"/>
    <w:rsid w:val="00C37487"/>
    <w:rsid w:val="00C37B2E"/>
    <w:rsid w:val="00C4114A"/>
    <w:rsid w:val="00C41A7A"/>
    <w:rsid w:val="00C42398"/>
    <w:rsid w:val="00C42751"/>
    <w:rsid w:val="00C4412B"/>
    <w:rsid w:val="00C4606D"/>
    <w:rsid w:val="00C46603"/>
    <w:rsid w:val="00C47D62"/>
    <w:rsid w:val="00C50398"/>
    <w:rsid w:val="00C50581"/>
    <w:rsid w:val="00C512F3"/>
    <w:rsid w:val="00C51C46"/>
    <w:rsid w:val="00C5234A"/>
    <w:rsid w:val="00C528AC"/>
    <w:rsid w:val="00C52CB6"/>
    <w:rsid w:val="00C53906"/>
    <w:rsid w:val="00C53DA1"/>
    <w:rsid w:val="00C542DF"/>
    <w:rsid w:val="00C5465F"/>
    <w:rsid w:val="00C548AD"/>
    <w:rsid w:val="00C5568A"/>
    <w:rsid w:val="00C55E72"/>
    <w:rsid w:val="00C5697B"/>
    <w:rsid w:val="00C57A8F"/>
    <w:rsid w:val="00C6162F"/>
    <w:rsid w:val="00C63849"/>
    <w:rsid w:val="00C646DD"/>
    <w:rsid w:val="00C64740"/>
    <w:rsid w:val="00C65186"/>
    <w:rsid w:val="00C658DE"/>
    <w:rsid w:val="00C65A1F"/>
    <w:rsid w:val="00C65C46"/>
    <w:rsid w:val="00C65EB2"/>
    <w:rsid w:val="00C702E1"/>
    <w:rsid w:val="00C70A47"/>
    <w:rsid w:val="00C70F01"/>
    <w:rsid w:val="00C725A3"/>
    <w:rsid w:val="00C72EAF"/>
    <w:rsid w:val="00C730EB"/>
    <w:rsid w:val="00C735AF"/>
    <w:rsid w:val="00C73989"/>
    <w:rsid w:val="00C744CC"/>
    <w:rsid w:val="00C74DBC"/>
    <w:rsid w:val="00C75EB0"/>
    <w:rsid w:val="00C7685B"/>
    <w:rsid w:val="00C76910"/>
    <w:rsid w:val="00C773B1"/>
    <w:rsid w:val="00C77673"/>
    <w:rsid w:val="00C808C6"/>
    <w:rsid w:val="00C80CEF"/>
    <w:rsid w:val="00C80F04"/>
    <w:rsid w:val="00C81095"/>
    <w:rsid w:val="00C811DB"/>
    <w:rsid w:val="00C8134F"/>
    <w:rsid w:val="00C81EDE"/>
    <w:rsid w:val="00C82646"/>
    <w:rsid w:val="00C82669"/>
    <w:rsid w:val="00C836BC"/>
    <w:rsid w:val="00C83722"/>
    <w:rsid w:val="00C83950"/>
    <w:rsid w:val="00C839F4"/>
    <w:rsid w:val="00C848E3"/>
    <w:rsid w:val="00C84AE9"/>
    <w:rsid w:val="00C8646C"/>
    <w:rsid w:val="00C86BC6"/>
    <w:rsid w:val="00C87292"/>
    <w:rsid w:val="00C87BDB"/>
    <w:rsid w:val="00C90E55"/>
    <w:rsid w:val="00C90EA4"/>
    <w:rsid w:val="00C91691"/>
    <w:rsid w:val="00C91E13"/>
    <w:rsid w:val="00C926E9"/>
    <w:rsid w:val="00C930E1"/>
    <w:rsid w:val="00C93662"/>
    <w:rsid w:val="00C9452A"/>
    <w:rsid w:val="00C950CC"/>
    <w:rsid w:val="00C950E0"/>
    <w:rsid w:val="00C95E73"/>
    <w:rsid w:val="00C962DD"/>
    <w:rsid w:val="00C97476"/>
    <w:rsid w:val="00C97CB5"/>
    <w:rsid w:val="00CA0303"/>
    <w:rsid w:val="00CA1032"/>
    <w:rsid w:val="00CA1603"/>
    <w:rsid w:val="00CA390F"/>
    <w:rsid w:val="00CA4569"/>
    <w:rsid w:val="00CA48F2"/>
    <w:rsid w:val="00CA4D69"/>
    <w:rsid w:val="00CA59F7"/>
    <w:rsid w:val="00CA6A3D"/>
    <w:rsid w:val="00CA7205"/>
    <w:rsid w:val="00CA7238"/>
    <w:rsid w:val="00CA7282"/>
    <w:rsid w:val="00CB0277"/>
    <w:rsid w:val="00CB03AE"/>
    <w:rsid w:val="00CB3551"/>
    <w:rsid w:val="00CB7503"/>
    <w:rsid w:val="00CC0AB8"/>
    <w:rsid w:val="00CC1043"/>
    <w:rsid w:val="00CC157E"/>
    <w:rsid w:val="00CC1AB1"/>
    <w:rsid w:val="00CC241C"/>
    <w:rsid w:val="00CC2505"/>
    <w:rsid w:val="00CC2720"/>
    <w:rsid w:val="00CC27E5"/>
    <w:rsid w:val="00CC4761"/>
    <w:rsid w:val="00CC6036"/>
    <w:rsid w:val="00CC60B2"/>
    <w:rsid w:val="00CC6640"/>
    <w:rsid w:val="00CC6856"/>
    <w:rsid w:val="00CD0458"/>
    <w:rsid w:val="00CD10A5"/>
    <w:rsid w:val="00CD1BA0"/>
    <w:rsid w:val="00CD25A3"/>
    <w:rsid w:val="00CD2A52"/>
    <w:rsid w:val="00CD2DD0"/>
    <w:rsid w:val="00CD3991"/>
    <w:rsid w:val="00CD4EE2"/>
    <w:rsid w:val="00CD51EB"/>
    <w:rsid w:val="00CD5F11"/>
    <w:rsid w:val="00CD6744"/>
    <w:rsid w:val="00CD6E46"/>
    <w:rsid w:val="00CD7D81"/>
    <w:rsid w:val="00CE0FC1"/>
    <w:rsid w:val="00CE3918"/>
    <w:rsid w:val="00CE3D87"/>
    <w:rsid w:val="00CE3F8A"/>
    <w:rsid w:val="00CE4B82"/>
    <w:rsid w:val="00CE4FF9"/>
    <w:rsid w:val="00CE62AD"/>
    <w:rsid w:val="00CE6C01"/>
    <w:rsid w:val="00CE7B00"/>
    <w:rsid w:val="00CE7E85"/>
    <w:rsid w:val="00CF1894"/>
    <w:rsid w:val="00CF2B2F"/>
    <w:rsid w:val="00CF4711"/>
    <w:rsid w:val="00CF58BA"/>
    <w:rsid w:val="00CF62D2"/>
    <w:rsid w:val="00CF6E78"/>
    <w:rsid w:val="00CF750F"/>
    <w:rsid w:val="00CF7DDF"/>
    <w:rsid w:val="00CF7FCF"/>
    <w:rsid w:val="00D0018C"/>
    <w:rsid w:val="00D00277"/>
    <w:rsid w:val="00D026EB"/>
    <w:rsid w:val="00D02E96"/>
    <w:rsid w:val="00D02F9B"/>
    <w:rsid w:val="00D03266"/>
    <w:rsid w:val="00D041DE"/>
    <w:rsid w:val="00D0524E"/>
    <w:rsid w:val="00D056E3"/>
    <w:rsid w:val="00D06472"/>
    <w:rsid w:val="00D064A8"/>
    <w:rsid w:val="00D069D7"/>
    <w:rsid w:val="00D1134C"/>
    <w:rsid w:val="00D12571"/>
    <w:rsid w:val="00D13F8C"/>
    <w:rsid w:val="00D141B6"/>
    <w:rsid w:val="00D145AA"/>
    <w:rsid w:val="00D14E54"/>
    <w:rsid w:val="00D15F4A"/>
    <w:rsid w:val="00D16A00"/>
    <w:rsid w:val="00D16D01"/>
    <w:rsid w:val="00D17405"/>
    <w:rsid w:val="00D17417"/>
    <w:rsid w:val="00D20272"/>
    <w:rsid w:val="00D20F36"/>
    <w:rsid w:val="00D21223"/>
    <w:rsid w:val="00D21E29"/>
    <w:rsid w:val="00D21EA0"/>
    <w:rsid w:val="00D22053"/>
    <w:rsid w:val="00D24005"/>
    <w:rsid w:val="00D251DF"/>
    <w:rsid w:val="00D25448"/>
    <w:rsid w:val="00D259EC"/>
    <w:rsid w:val="00D25FB3"/>
    <w:rsid w:val="00D263D7"/>
    <w:rsid w:val="00D27BC1"/>
    <w:rsid w:val="00D31B11"/>
    <w:rsid w:val="00D31BF2"/>
    <w:rsid w:val="00D32767"/>
    <w:rsid w:val="00D328E5"/>
    <w:rsid w:val="00D34642"/>
    <w:rsid w:val="00D3714B"/>
    <w:rsid w:val="00D376D3"/>
    <w:rsid w:val="00D40191"/>
    <w:rsid w:val="00D4035E"/>
    <w:rsid w:val="00D40BE8"/>
    <w:rsid w:val="00D41084"/>
    <w:rsid w:val="00D415FE"/>
    <w:rsid w:val="00D419F8"/>
    <w:rsid w:val="00D42209"/>
    <w:rsid w:val="00D42365"/>
    <w:rsid w:val="00D435B5"/>
    <w:rsid w:val="00D438E3"/>
    <w:rsid w:val="00D44838"/>
    <w:rsid w:val="00D44D4B"/>
    <w:rsid w:val="00D45500"/>
    <w:rsid w:val="00D45E00"/>
    <w:rsid w:val="00D47787"/>
    <w:rsid w:val="00D47A0E"/>
    <w:rsid w:val="00D47AE6"/>
    <w:rsid w:val="00D504AF"/>
    <w:rsid w:val="00D51AF7"/>
    <w:rsid w:val="00D52333"/>
    <w:rsid w:val="00D5299B"/>
    <w:rsid w:val="00D52BC4"/>
    <w:rsid w:val="00D533C9"/>
    <w:rsid w:val="00D539FA"/>
    <w:rsid w:val="00D54F0B"/>
    <w:rsid w:val="00D570BA"/>
    <w:rsid w:val="00D575AF"/>
    <w:rsid w:val="00D57D91"/>
    <w:rsid w:val="00D60FFC"/>
    <w:rsid w:val="00D61468"/>
    <w:rsid w:val="00D619E8"/>
    <w:rsid w:val="00D62C91"/>
    <w:rsid w:val="00D630A6"/>
    <w:rsid w:val="00D63351"/>
    <w:rsid w:val="00D635E3"/>
    <w:rsid w:val="00D63A08"/>
    <w:rsid w:val="00D63C97"/>
    <w:rsid w:val="00D64F83"/>
    <w:rsid w:val="00D64FC9"/>
    <w:rsid w:val="00D656F5"/>
    <w:rsid w:val="00D65782"/>
    <w:rsid w:val="00D6731E"/>
    <w:rsid w:val="00D676A5"/>
    <w:rsid w:val="00D72B0A"/>
    <w:rsid w:val="00D72F9D"/>
    <w:rsid w:val="00D74168"/>
    <w:rsid w:val="00D7439D"/>
    <w:rsid w:val="00D755B6"/>
    <w:rsid w:val="00D75A65"/>
    <w:rsid w:val="00D76171"/>
    <w:rsid w:val="00D767E6"/>
    <w:rsid w:val="00D773E1"/>
    <w:rsid w:val="00D7759B"/>
    <w:rsid w:val="00D806F4"/>
    <w:rsid w:val="00D80B28"/>
    <w:rsid w:val="00D80E66"/>
    <w:rsid w:val="00D8275F"/>
    <w:rsid w:val="00D828D4"/>
    <w:rsid w:val="00D82A67"/>
    <w:rsid w:val="00D82E8D"/>
    <w:rsid w:val="00D8304C"/>
    <w:rsid w:val="00D834B6"/>
    <w:rsid w:val="00D85B10"/>
    <w:rsid w:val="00D869FE"/>
    <w:rsid w:val="00D870B3"/>
    <w:rsid w:val="00D90520"/>
    <w:rsid w:val="00D90640"/>
    <w:rsid w:val="00D909BB"/>
    <w:rsid w:val="00D90B04"/>
    <w:rsid w:val="00D916DF"/>
    <w:rsid w:val="00D92D69"/>
    <w:rsid w:val="00D93057"/>
    <w:rsid w:val="00D93770"/>
    <w:rsid w:val="00D9424A"/>
    <w:rsid w:val="00D946F6"/>
    <w:rsid w:val="00D95B51"/>
    <w:rsid w:val="00D96606"/>
    <w:rsid w:val="00DA0093"/>
    <w:rsid w:val="00DA0179"/>
    <w:rsid w:val="00DA1D63"/>
    <w:rsid w:val="00DA1ED1"/>
    <w:rsid w:val="00DA1F8B"/>
    <w:rsid w:val="00DA2102"/>
    <w:rsid w:val="00DA2811"/>
    <w:rsid w:val="00DA37EF"/>
    <w:rsid w:val="00DA4668"/>
    <w:rsid w:val="00DB12A3"/>
    <w:rsid w:val="00DB1515"/>
    <w:rsid w:val="00DB1AD9"/>
    <w:rsid w:val="00DB2866"/>
    <w:rsid w:val="00DB3E16"/>
    <w:rsid w:val="00DB49C8"/>
    <w:rsid w:val="00DB4CAF"/>
    <w:rsid w:val="00DB4D54"/>
    <w:rsid w:val="00DB6ABD"/>
    <w:rsid w:val="00DB7232"/>
    <w:rsid w:val="00DB7353"/>
    <w:rsid w:val="00DC0393"/>
    <w:rsid w:val="00DC040E"/>
    <w:rsid w:val="00DC23EB"/>
    <w:rsid w:val="00DC2820"/>
    <w:rsid w:val="00DC29FF"/>
    <w:rsid w:val="00DC2AA6"/>
    <w:rsid w:val="00DC2D4E"/>
    <w:rsid w:val="00DC31CB"/>
    <w:rsid w:val="00DC3382"/>
    <w:rsid w:val="00DC3EB9"/>
    <w:rsid w:val="00DC4056"/>
    <w:rsid w:val="00DC4430"/>
    <w:rsid w:val="00DC452F"/>
    <w:rsid w:val="00DC4602"/>
    <w:rsid w:val="00DC472B"/>
    <w:rsid w:val="00DC4DA1"/>
    <w:rsid w:val="00DC5F22"/>
    <w:rsid w:val="00DC6125"/>
    <w:rsid w:val="00DC63FF"/>
    <w:rsid w:val="00DC6416"/>
    <w:rsid w:val="00DC6557"/>
    <w:rsid w:val="00DC6941"/>
    <w:rsid w:val="00DC76D6"/>
    <w:rsid w:val="00DD0596"/>
    <w:rsid w:val="00DD2B85"/>
    <w:rsid w:val="00DD399C"/>
    <w:rsid w:val="00DD3DEA"/>
    <w:rsid w:val="00DD645C"/>
    <w:rsid w:val="00DD66CA"/>
    <w:rsid w:val="00DD68F7"/>
    <w:rsid w:val="00DD6B72"/>
    <w:rsid w:val="00DD6E08"/>
    <w:rsid w:val="00DD7194"/>
    <w:rsid w:val="00DD7852"/>
    <w:rsid w:val="00DE02C6"/>
    <w:rsid w:val="00DE05F7"/>
    <w:rsid w:val="00DE1839"/>
    <w:rsid w:val="00DE1A1C"/>
    <w:rsid w:val="00DE1AD2"/>
    <w:rsid w:val="00DE1B9F"/>
    <w:rsid w:val="00DE2211"/>
    <w:rsid w:val="00DE2991"/>
    <w:rsid w:val="00DE2D4C"/>
    <w:rsid w:val="00DE3D51"/>
    <w:rsid w:val="00DE4423"/>
    <w:rsid w:val="00DE56CD"/>
    <w:rsid w:val="00DE6024"/>
    <w:rsid w:val="00DE624A"/>
    <w:rsid w:val="00DE6F1A"/>
    <w:rsid w:val="00DE71F8"/>
    <w:rsid w:val="00DE7BE1"/>
    <w:rsid w:val="00DF02FE"/>
    <w:rsid w:val="00DF0364"/>
    <w:rsid w:val="00DF3FB2"/>
    <w:rsid w:val="00DF40CA"/>
    <w:rsid w:val="00DF52DF"/>
    <w:rsid w:val="00DF5A14"/>
    <w:rsid w:val="00DF6A1C"/>
    <w:rsid w:val="00DF7AF8"/>
    <w:rsid w:val="00DF7D43"/>
    <w:rsid w:val="00DF7EC5"/>
    <w:rsid w:val="00E000EA"/>
    <w:rsid w:val="00E00CC5"/>
    <w:rsid w:val="00E0181B"/>
    <w:rsid w:val="00E02431"/>
    <w:rsid w:val="00E0394C"/>
    <w:rsid w:val="00E03BDE"/>
    <w:rsid w:val="00E0407A"/>
    <w:rsid w:val="00E045BE"/>
    <w:rsid w:val="00E04DAD"/>
    <w:rsid w:val="00E04E91"/>
    <w:rsid w:val="00E05B03"/>
    <w:rsid w:val="00E05B56"/>
    <w:rsid w:val="00E05D53"/>
    <w:rsid w:val="00E062AB"/>
    <w:rsid w:val="00E065D9"/>
    <w:rsid w:val="00E069D1"/>
    <w:rsid w:val="00E06F96"/>
    <w:rsid w:val="00E103E9"/>
    <w:rsid w:val="00E133A3"/>
    <w:rsid w:val="00E13E18"/>
    <w:rsid w:val="00E1470C"/>
    <w:rsid w:val="00E14C9A"/>
    <w:rsid w:val="00E1513D"/>
    <w:rsid w:val="00E15401"/>
    <w:rsid w:val="00E1653B"/>
    <w:rsid w:val="00E175B4"/>
    <w:rsid w:val="00E17628"/>
    <w:rsid w:val="00E178FA"/>
    <w:rsid w:val="00E20887"/>
    <w:rsid w:val="00E20974"/>
    <w:rsid w:val="00E20E98"/>
    <w:rsid w:val="00E218CE"/>
    <w:rsid w:val="00E21954"/>
    <w:rsid w:val="00E22710"/>
    <w:rsid w:val="00E2479E"/>
    <w:rsid w:val="00E26310"/>
    <w:rsid w:val="00E263D3"/>
    <w:rsid w:val="00E2721E"/>
    <w:rsid w:val="00E27413"/>
    <w:rsid w:val="00E27B8F"/>
    <w:rsid w:val="00E27CFC"/>
    <w:rsid w:val="00E31BB5"/>
    <w:rsid w:val="00E31D16"/>
    <w:rsid w:val="00E330D7"/>
    <w:rsid w:val="00E33111"/>
    <w:rsid w:val="00E33BB2"/>
    <w:rsid w:val="00E347CC"/>
    <w:rsid w:val="00E34C07"/>
    <w:rsid w:val="00E35038"/>
    <w:rsid w:val="00E355B8"/>
    <w:rsid w:val="00E35E21"/>
    <w:rsid w:val="00E3785B"/>
    <w:rsid w:val="00E37A2B"/>
    <w:rsid w:val="00E406D4"/>
    <w:rsid w:val="00E416C8"/>
    <w:rsid w:val="00E41DD0"/>
    <w:rsid w:val="00E42ADE"/>
    <w:rsid w:val="00E42D22"/>
    <w:rsid w:val="00E448EA"/>
    <w:rsid w:val="00E46960"/>
    <w:rsid w:val="00E501C2"/>
    <w:rsid w:val="00E5024F"/>
    <w:rsid w:val="00E50296"/>
    <w:rsid w:val="00E50418"/>
    <w:rsid w:val="00E51D14"/>
    <w:rsid w:val="00E51DF8"/>
    <w:rsid w:val="00E52055"/>
    <w:rsid w:val="00E52EBC"/>
    <w:rsid w:val="00E535CC"/>
    <w:rsid w:val="00E549E2"/>
    <w:rsid w:val="00E56455"/>
    <w:rsid w:val="00E5782D"/>
    <w:rsid w:val="00E579AB"/>
    <w:rsid w:val="00E600EA"/>
    <w:rsid w:val="00E62E93"/>
    <w:rsid w:val="00E6301A"/>
    <w:rsid w:val="00E63650"/>
    <w:rsid w:val="00E63B9E"/>
    <w:rsid w:val="00E6424E"/>
    <w:rsid w:val="00E643F7"/>
    <w:rsid w:val="00E65104"/>
    <w:rsid w:val="00E65817"/>
    <w:rsid w:val="00E66630"/>
    <w:rsid w:val="00E666E6"/>
    <w:rsid w:val="00E6746A"/>
    <w:rsid w:val="00E706DE"/>
    <w:rsid w:val="00E71794"/>
    <w:rsid w:val="00E71B97"/>
    <w:rsid w:val="00E725D1"/>
    <w:rsid w:val="00E72CF3"/>
    <w:rsid w:val="00E734CE"/>
    <w:rsid w:val="00E757FD"/>
    <w:rsid w:val="00E76403"/>
    <w:rsid w:val="00E7683E"/>
    <w:rsid w:val="00E775D0"/>
    <w:rsid w:val="00E8172F"/>
    <w:rsid w:val="00E831E4"/>
    <w:rsid w:val="00E8338D"/>
    <w:rsid w:val="00E83D3E"/>
    <w:rsid w:val="00E843E2"/>
    <w:rsid w:val="00E84C73"/>
    <w:rsid w:val="00E8544F"/>
    <w:rsid w:val="00E866A4"/>
    <w:rsid w:val="00E90653"/>
    <w:rsid w:val="00E9094F"/>
    <w:rsid w:val="00E90E78"/>
    <w:rsid w:val="00E90E8A"/>
    <w:rsid w:val="00E92C07"/>
    <w:rsid w:val="00E937A2"/>
    <w:rsid w:val="00EA01BA"/>
    <w:rsid w:val="00EA11C5"/>
    <w:rsid w:val="00EA12BA"/>
    <w:rsid w:val="00EA147A"/>
    <w:rsid w:val="00EA15A1"/>
    <w:rsid w:val="00EA1812"/>
    <w:rsid w:val="00EA2B8A"/>
    <w:rsid w:val="00EA34A6"/>
    <w:rsid w:val="00EA37A1"/>
    <w:rsid w:val="00EA3F5E"/>
    <w:rsid w:val="00EA4E7D"/>
    <w:rsid w:val="00EA52F1"/>
    <w:rsid w:val="00EA5C68"/>
    <w:rsid w:val="00EA5DFD"/>
    <w:rsid w:val="00EA752A"/>
    <w:rsid w:val="00EA7E3C"/>
    <w:rsid w:val="00EB1455"/>
    <w:rsid w:val="00EB16F7"/>
    <w:rsid w:val="00EB1948"/>
    <w:rsid w:val="00EB2CC0"/>
    <w:rsid w:val="00EB3466"/>
    <w:rsid w:val="00EB3BF8"/>
    <w:rsid w:val="00EB541C"/>
    <w:rsid w:val="00EB5D98"/>
    <w:rsid w:val="00EB66F4"/>
    <w:rsid w:val="00EB6B4E"/>
    <w:rsid w:val="00EB6D9D"/>
    <w:rsid w:val="00EB6E70"/>
    <w:rsid w:val="00EB7E2D"/>
    <w:rsid w:val="00EC078B"/>
    <w:rsid w:val="00EC138C"/>
    <w:rsid w:val="00EC1A34"/>
    <w:rsid w:val="00EC29F9"/>
    <w:rsid w:val="00EC2C0B"/>
    <w:rsid w:val="00EC2C94"/>
    <w:rsid w:val="00EC2FA6"/>
    <w:rsid w:val="00EC361C"/>
    <w:rsid w:val="00EC3F30"/>
    <w:rsid w:val="00EC422A"/>
    <w:rsid w:val="00EC7606"/>
    <w:rsid w:val="00EC7A25"/>
    <w:rsid w:val="00EC7D9D"/>
    <w:rsid w:val="00ED0DFA"/>
    <w:rsid w:val="00ED1FEC"/>
    <w:rsid w:val="00ED2058"/>
    <w:rsid w:val="00ED2732"/>
    <w:rsid w:val="00ED2C98"/>
    <w:rsid w:val="00ED2F54"/>
    <w:rsid w:val="00ED2F65"/>
    <w:rsid w:val="00ED3228"/>
    <w:rsid w:val="00ED4A25"/>
    <w:rsid w:val="00ED62C2"/>
    <w:rsid w:val="00ED6337"/>
    <w:rsid w:val="00ED7378"/>
    <w:rsid w:val="00ED742E"/>
    <w:rsid w:val="00ED773D"/>
    <w:rsid w:val="00ED782B"/>
    <w:rsid w:val="00ED7A49"/>
    <w:rsid w:val="00EE08A9"/>
    <w:rsid w:val="00EE09C0"/>
    <w:rsid w:val="00EE21A0"/>
    <w:rsid w:val="00EE33B7"/>
    <w:rsid w:val="00EE40E2"/>
    <w:rsid w:val="00EE5990"/>
    <w:rsid w:val="00EE635E"/>
    <w:rsid w:val="00EE63C8"/>
    <w:rsid w:val="00EE6C1A"/>
    <w:rsid w:val="00EE712F"/>
    <w:rsid w:val="00EE785F"/>
    <w:rsid w:val="00EE79FD"/>
    <w:rsid w:val="00EF17EE"/>
    <w:rsid w:val="00EF53DC"/>
    <w:rsid w:val="00EF697F"/>
    <w:rsid w:val="00EF7BED"/>
    <w:rsid w:val="00EF7DFA"/>
    <w:rsid w:val="00F0019A"/>
    <w:rsid w:val="00F006DE"/>
    <w:rsid w:val="00F00DE6"/>
    <w:rsid w:val="00F00ED4"/>
    <w:rsid w:val="00F03166"/>
    <w:rsid w:val="00F031E5"/>
    <w:rsid w:val="00F0388E"/>
    <w:rsid w:val="00F03C6C"/>
    <w:rsid w:val="00F04D48"/>
    <w:rsid w:val="00F059DB"/>
    <w:rsid w:val="00F059E0"/>
    <w:rsid w:val="00F0649F"/>
    <w:rsid w:val="00F06B64"/>
    <w:rsid w:val="00F06CAC"/>
    <w:rsid w:val="00F07AE6"/>
    <w:rsid w:val="00F108A8"/>
    <w:rsid w:val="00F108B8"/>
    <w:rsid w:val="00F11217"/>
    <w:rsid w:val="00F1130B"/>
    <w:rsid w:val="00F12B1D"/>
    <w:rsid w:val="00F13150"/>
    <w:rsid w:val="00F1346C"/>
    <w:rsid w:val="00F1436D"/>
    <w:rsid w:val="00F14CA2"/>
    <w:rsid w:val="00F15067"/>
    <w:rsid w:val="00F1543B"/>
    <w:rsid w:val="00F1621F"/>
    <w:rsid w:val="00F16727"/>
    <w:rsid w:val="00F16E67"/>
    <w:rsid w:val="00F205B7"/>
    <w:rsid w:val="00F2193C"/>
    <w:rsid w:val="00F21A48"/>
    <w:rsid w:val="00F2308B"/>
    <w:rsid w:val="00F2372B"/>
    <w:rsid w:val="00F24385"/>
    <w:rsid w:val="00F25261"/>
    <w:rsid w:val="00F2581E"/>
    <w:rsid w:val="00F26664"/>
    <w:rsid w:val="00F2738C"/>
    <w:rsid w:val="00F27808"/>
    <w:rsid w:val="00F308E9"/>
    <w:rsid w:val="00F30C56"/>
    <w:rsid w:val="00F30EED"/>
    <w:rsid w:val="00F31039"/>
    <w:rsid w:val="00F31E86"/>
    <w:rsid w:val="00F321B4"/>
    <w:rsid w:val="00F32330"/>
    <w:rsid w:val="00F32B1E"/>
    <w:rsid w:val="00F330DD"/>
    <w:rsid w:val="00F34EEF"/>
    <w:rsid w:val="00F3501F"/>
    <w:rsid w:val="00F353C8"/>
    <w:rsid w:val="00F360E5"/>
    <w:rsid w:val="00F36536"/>
    <w:rsid w:val="00F368ED"/>
    <w:rsid w:val="00F37849"/>
    <w:rsid w:val="00F40096"/>
    <w:rsid w:val="00F40933"/>
    <w:rsid w:val="00F4095E"/>
    <w:rsid w:val="00F42AD2"/>
    <w:rsid w:val="00F43D6D"/>
    <w:rsid w:val="00F44817"/>
    <w:rsid w:val="00F4540C"/>
    <w:rsid w:val="00F455AE"/>
    <w:rsid w:val="00F468EF"/>
    <w:rsid w:val="00F46F70"/>
    <w:rsid w:val="00F50506"/>
    <w:rsid w:val="00F506AD"/>
    <w:rsid w:val="00F52715"/>
    <w:rsid w:val="00F52DEE"/>
    <w:rsid w:val="00F533DF"/>
    <w:rsid w:val="00F562E1"/>
    <w:rsid w:val="00F56341"/>
    <w:rsid w:val="00F56BD7"/>
    <w:rsid w:val="00F6135C"/>
    <w:rsid w:val="00F62823"/>
    <w:rsid w:val="00F641C0"/>
    <w:rsid w:val="00F66007"/>
    <w:rsid w:val="00F666EE"/>
    <w:rsid w:val="00F67169"/>
    <w:rsid w:val="00F67355"/>
    <w:rsid w:val="00F675B3"/>
    <w:rsid w:val="00F67709"/>
    <w:rsid w:val="00F70682"/>
    <w:rsid w:val="00F71779"/>
    <w:rsid w:val="00F71815"/>
    <w:rsid w:val="00F71A89"/>
    <w:rsid w:val="00F72B5C"/>
    <w:rsid w:val="00F72FE1"/>
    <w:rsid w:val="00F73C53"/>
    <w:rsid w:val="00F73CF1"/>
    <w:rsid w:val="00F74227"/>
    <w:rsid w:val="00F74251"/>
    <w:rsid w:val="00F7425C"/>
    <w:rsid w:val="00F74830"/>
    <w:rsid w:val="00F74DCB"/>
    <w:rsid w:val="00F75BA6"/>
    <w:rsid w:val="00F7653E"/>
    <w:rsid w:val="00F76DB9"/>
    <w:rsid w:val="00F77303"/>
    <w:rsid w:val="00F80690"/>
    <w:rsid w:val="00F81C0F"/>
    <w:rsid w:val="00F81E22"/>
    <w:rsid w:val="00F8303C"/>
    <w:rsid w:val="00F8378E"/>
    <w:rsid w:val="00F84D3F"/>
    <w:rsid w:val="00F84E0C"/>
    <w:rsid w:val="00F85079"/>
    <w:rsid w:val="00F8524A"/>
    <w:rsid w:val="00F857A6"/>
    <w:rsid w:val="00F85F0F"/>
    <w:rsid w:val="00F86023"/>
    <w:rsid w:val="00F877AB"/>
    <w:rsid w:val="00F90FB9"/>
    <w:rsid w:val="00F92328"/>
    <w:rsid w:val="00F92429"/>
    <w:rsid w:val="00F937F7"/>
    <w:rsid w:val="00F9454D"/>
    <w:rsid w:val="00F94848"/>
    <w:rsid w:val="00F949A3"/>
    <w:rsid w:val="00F94A26"/>
    <w:rsid w:val="00F950A6"/>
    <w:rsid w:val="00F954F5"/>
    <w:rsid w:val="00F95CF4"/>
    <w:rsid w:val="00F961D0"/>
    <w:rsid w:val="00F961D4"/>
    <w:rsid w:val="00F9732E"/>
    <w:rsid w:val="00F97C78"/>
    <w:rsid w:val="00F97FD0"/>
    <w:rsid w:val="00FA0D38"/>
    <w:rsid w:val="00FA0E12"/>
    <w:rsid w:val="00FA16DB"/>
    <w:rsid w:val="00FA1DF5"/>
    <w:rsid w:val="00FA492F"/>
    <w:rsid w:val="00FA55F2"/>
    <w:rsid w:val="00FA6F03"/>
    <w:rsid w:val="00FB02A1"/>
    <w:rsid w:val="00FB13F8"/>
    <w:rsid w:val="00FB1580"/>
    <w:rsid w:val="00FB1B36"/>
    <w:rsid w:val="00FB1BC0"/>
    <w:rsid w:val="00FB1C75"/>
    <w:rsid w:val="00FB2784"/>
    <w:rsid w:val="00FB5910"/>
    <w:rsid w:val="00FB5D4F"/>
    <w:rsid w:val="00FB6D9F"/>
    <w:rsid w:val="00FB7BBD"/>
    <w:rsid w:val="00FC0255"/>
    <w:rsid w:val="00FC0CA1"/>
    <w:rsid w:val="00FC0DBE"/>
    <w:rsid w:val="00FC1812"/>
    <w:rsid w:val="00FC2BE8"/>
    <w:rsid w:val="00FC37E2"/>
    <w:rsid w:val="00FC3DED"/>
    <w:rsid w:val="00FC468F"/>
    <w:rsid w:val="00FC4A53"/>
    <w:rsid w:val="00FC54F0"/>
    <w:rsid w:val="00FC5915"/>
    <w:rsid w:val="00FC5AA3"/>
    <w:rsid w:val="00FC5C52"/>
    <w:rsid w:val="00FC7444"/>
    <w:rsid w:val="00FD0549"/>
    <w:rsid w:val="00FD064B"/>
    <w:rsid w:val="00FD0805"/>
    <w:rsid w:val="00FD1C55"/>
    <w:rsid w:val="00FD2560"/>
    <w:rsid w:val="00FD37A0"/>
    <w:rsid w:val="00FD3F2E"/>
    <w:rsid w:val="00FD519F"/>
    <w:rsid w:val="00FD5828"/>
    <w:rsid w:val="00FD60A7"/>
    <w:rsid w:val="00FD7022"/>
    <w:rsid w:val="00FD732E"/>
    <w:rsid w:val="00FD755A"/>
    <w:rsid w:val="00FD7F1F"/>
    <w:rsid w:val="00FE01BB"/>
    <w:rsid w:val="00FE2B2C"/>
    <w:rsid w:val="00FE3138"/>
    <w:rsid w:val="00FE3194"/>
    <w:rsid w:val="00FE4DA0"/>
    <w:rsid w:val="00FE62E9"/>
    <w:rsid w:val="00FE665C"/>
    <w:rsid w:val="00FE6F4F"/>
    <w:rsid w:val="00FE7464"/>
    <w:rsid w:val="00FF02BF"/>
    <w:rsid w:val="00FF1490"/>
    <w:rsid w:val="00FF15BE"/>
    <w:rsid w:val="00FF2DE8"/>
    <w:rsid w:val="00FF3009"/>
    <w:rsid w:val="00FF3294"/>
    <w:rsid w:val="00FF350E"/>
    <w:rsid w:val="00FF3D71"/>
    <w:rsid w:val="00FF43FD"/>
    <w:rsid w:val="00FF4AC0"/>
    <w:rsid w:val="00FF527A"/>
    <w:rsid w:val="00FF6089"/>
    <w:rsid w:val="00FF63D0"/>
    <w:rsid w:val="00FF71FE"/>
    <w:rsid w:val="015A2F73"/>
    <w:rsid w:val="01FF12ED"/>
    <w:rsid w:val="025E4FE9"/>
    <w:rsid w:val="027B5D5D"/>
    <w:rsid w:val="02ED28C3"/>
    <w:rsid w:val="0336480A"/>
    <w:rsid w:val="04210FA7"/>
    <w:rsid w:val="045A7F4B"/>
    <w:rsid w:val="054D701E"/>
    <w:rsid w:val="06034E1A"/>
    <w:rsid w:val="06E63876"/>
    <w:rsid w:val="071930B9"/>
    <w:rsid w:val="07430472"/>
    <w:rsid w:val="07A365DD"/>
    <w:rsid w:val="07CD7078"/>
    <w:rsid w:val="08E92889"/>
    <w:rsid w:val="08EC2806"/>
    <w:rsid w:val="092E7AA4"/>
    <w:rsid w:val="094C246A"/>
    <w:rsid w:val="09F158F7"/>
    <w:rsid w:val="0B321BE3"/>
    <w:rsid w:val="0CB05FC0"/>
    <w:rsid w:val="0CF22943"/>
    <w:rsid w:val="102904C2"/>
    <w:rsid w:val="13674DEB"/>
    <w:rsid w:val="13C45BEF"/>
    <w:rsid w:val="19836E2F"/>
    <w:rsid w:val="1F557D8A"/>
    <w:rsid w:val="1F701AD4"/>
    <w:rsid w:val="1FC91BC2"/>
    <w:rsid w:val="2208309E"/>
    <w:rsid w:val="231730C8"/>
    <w:rsid w:val="2406452A"/>
    <w:rsid w:val="243D2D00"/>
    <w:rsid w:val="29665972"/>
    <w:rsid w:val="29C53E32"/>
    <w:rsid w:val="2A122925"/>
    <w:rsid w:val="2A5C73D1"/>
    <w:rsid w:val="2BBB1413"/>
    <w:rsid w:val="2BBD58B8"/>
    <w:rsid w:val="2C4D28EE"/>
    <w:rsid w:val="2CF72831"/>
    <w:rsid w:val="2D3B75F9"/>
    <w:rsid w:val="2D7706B6"/>
    <w:rsid w:val="2DCE478F"/>
    <w:rsid w:val="2DF76896"/>
    <w:rsid w:val="2E287815"/>
    <w:rsid w:val="2E4F4EE3"/>
    <w:rsid w:val="2F9805DA"/>
    <w:rsid w:val="2FAD3C87"/>
    <w:rsid w:val="31217F7C"/>
    <w:rsid w:val="31411934"/>
    <w:rsid w:val="32BC691D"/>
    <w:rsid w:val="33FC0C5B"/>
    <w:rsid w:val="33FE2108"/>
    <w:rsid w:val="35634B5C"/>
    <w:rsid w:val="358C5C30"/>
    <w:rsid w:val="35EE32DE"/>
    <w:rsid w:val="36000A33"/>
    <w:rsid w:val="3809119B"/>
    <w:rsid w:val="39D972B0"/>
    <w:rsid w:val="3A0079D2"/>
    <w:rsid w:val="3A07268F"/>
    <w:rsid w:val="3A56265D"/>
    <w:rsid w:val="3C672BB4"/>
    <w:rsid w:val="3DA9424B"/>
    <w:rsid w:val="3E656341"/>
    <w:rsid w:val="3F0C580B"/>
    <w:rsid w:val="3FA211AA"/>
    <w:rsid w:val="40B368F3"/>
    <w:rsid w:val="417F29E1"/>
    <w:rsid w:val="41C42303"/>
    <w:rsid w:val="427D29B6"/>
    <w:rsid w:val="429E76FA"/>
    <w:rsid w:val="43D9484D"/>
    <w:rsid w:val="45536015"/>
    <w:rsid w:val="45B8699E"/>
    <w:rsid w:val="46150B0B"/>
    <w:rsid w:val="4617554E"/>
    <w:rsid w:val="4710448B"/>
    <w:rsid w:val="48215E6E"/>
    <w:rsid w:val="491721E6"/>
    <w:rsid w:val="4AC75038"/>
    <w:rsid w:val="4B675C3F"/>
    <w:rsid w:val="4B8D23EF"/>
    <w:rsid w:val="4C7D6A1F"/>
    <w:rsid w:val="4CD45E47"/>
    <w:rsid w:val="4D0F12BB"/>
    <w:rsid w:val="506D056B"/>
    <w:rsid w:val="50FF439A"/>
    <w:rsid w:val="52574BAC"/>
    <w:rsid w:val="525D2B2E"/>
    <w:rsid w:val="52884008"/>
    <w:rsid w:val="53524FFF"/>
    <w:rsid w:val="540C35B8"/>
    <w:rsid w:val="54101223"/>
    <w:rsid w:val="556A46DA"/>
    <w:rsid w:val="57C01605"/>
    <w:rsid w:val="58DC6F77"/>
    <w:rsid w:val="594E54E5"/>
    <w:rsid w:val="5A0131B6"/>
    <w:rsid w:val="5A5B7DDB"/>
    <w:rsid w:val="5A776447"/>
    <w:rsid w:val="5B191CAD"/>
    <w:rsid w:val="5B6B1DBD"/>
    <w:rsid w:val="5CF94690"/>
    <w:rsid w:val="5D662C0C"/>
    <w:rsid w:val="5D7B30C9"/>
    <w:rsid w:val="5E6918B5"/>
    <w:rsid w:val="614620E8"/>
    <w:rsid w:val="623C7973"/>
    <w:rsid w:val="62625338"/>
    <w:rsid w:val="630B271C"/>
    <w:rsid w:val="63AF7E59"/>
    <w:rsid w:val="640218F7"/>
    <w:rsid w:val="64422231"/>
    <w:rsid w:val="65393B62"/>
    <w:rsid w:val="669E572B"/>
    <w:rsid w:val="66C9740D"/>
    <w:rsid w:val="687E4D2E"/>
    <w:rsid w:val="68CF1F71"/>
    <w:rsid w:val="69AE3C46"/>
    <w:rsid w:val="6D133218"/>
    <w:rsid w:val="6D68150E"/>
    <w:rsid w:val="6DD2485B"/>
    <w:rsid w:val="6E2E0E42"/>
    <w:rsid w:val="6E387715"/>
    <w:rsid w:val="6E4D7F6C"/>
    <w:rsid w:val="6E844F7A"/>
    <w:rsid w:val="6EA859BC"/>
    <w:rsid w:val="7038647A"/>
    <w:rsid w:val="707360BB"/>
    <w:rsid w:val="7091153B"/>
    <w:rsid w:val="71B13248"/>
    <w:rsid w:val="724E14D2"/>
    <w:rsid w:val="726876F3"/>
    <w:rsid w:val="74633F48"/>
    <w:rsid w:val="74750619"/>
    <w:rsid w:val="74807CE3"/>
    <w:rsid w:val="74F11988"/>
    <w:rsid w:val="765367FE"/>
    <w:rsid w:val="7670696C"/>
    <w:rsid w:val="77076933"/>
    <w:rsid w:val="798A096E"/>
    <w:rsid w:val="7B2C45F5"/>
    <w:rsid w:val="7B4E5243"/>
    <w:rsid w:val="7B8D62A9"/>
    <w:rsid w:val="7BAA5622"/>
    <w:rsid w:val="7BEC2D4A"/>
    <w:rsid w:val="7BF84282"/>
    <w:rsid w:val="7D777BAD"/>
    <w:rsid w:val="7EEA337A"/>
    <w:rsid w:val="7F3A076E"/>
    <w:rsid w:val="7FC8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4"/>
    <w:basedOn w:val="1"/>
    <w:next w:val="1"/>
    <w:link w:val="3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5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6">
    <w:name w:val="Body Text"/>
    <w:basedOn w:val="1"/>
    <w:link w:val="41"/>
    <w:qFormat/>
    <w:uiPriority w:val="1"/>
    <w:pPr>
      <w:autoSpaceDE w:val="0"/>
      <w:autoSpaceDN w:val="0"/>
      <w:adjustRightInd w:val="0"/>
      <w:spacing w:before="7"/>
      <w:ind w:left="1607"/>
      <w:jc w:val="left"/>
    </w:pPr>
    <w:rPr>
      <w:rFonts w:ascii="宋体" w:hAnsi="Times New Roman" w:eastAsia="宋体" w:cs="宋体"/>
      <w:kern w:val="0"/>
      <w:sz w:val="30"/>
      <w:szCs w:val="30"/>
    </w:rPr>
  </w:style>
  <w:style w:type="paragraph" w:styleId="7">
    <w:name w:val="Date"/>
    <w:basedOn w:val="1"/>
    <w:next w:val="1"/>
    <w:link w:val="38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6"/>
    <w:semiHidden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8">
    <w:name w:val="页眉 Char"/>
    <w:basedOn w:val="15"/>
    <w:link w:val="10"/>
    <w:qFormat/>
    <w:uiPriority w:val="99"/>
    <w:rPr>
      <w:sz w:val="18"/>
      <w:szCs w:val="18"/>
    </w:rPr>
  </w:style>
  <w:style w:type="character" w:customStyle="1" w:styleId="19">
    <w:name w:val="页脚 Char"/>
    <w:basedOn w:val="15"/>
    <w:link w:val="9"/>
    <w:qFormat/>
    <w:uiPriority w:val="99"/>
    <w:rPr>
      <w:sz w:val="18"/>
      <w:szCs w:val="18"/>
    </w:rPr>
  </w:style>
  <w:style w:type="character" w:customStyle="1" w:styleId="20">
    <w:name w:val="标题 1 Char"/>
    <w:basedOn w:val="1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1">
    <w:name w:val="批注框文本 Char"/>
    <w:basedOn w:val="15"/>
    <w:link w:val="8"/>
    <w:semiHidden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批注文字 Char"/>
    <w:basedOn w:val="15"/>
    <w:link w:val="5"/>
    <w:semiHidden/>
    <w:qFormat/>
    <w:uiPriority w:val="99"/>
  </w:style>
  <w:style w:type="character" w:customStyle="1" w:styleId="26">
    <w:name w:val="批注主题 Char"/>
    <w:basedOn w:val="25"/>
    <w:link w:val="12"/>
    <w:semiHidden/>
    <w:qFormat/>
    <w:uiPriority w:val="99"/>
    <w:rPr>
      <w:b/>
      <w:bCs/>
    </w:rPr>
  </w:style>
  <w:style w:type="paragraph" w:customStyle="1" w:styleId="2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正文格式"/>
    <w:basedOn w:val="1"/>
    <w:link w:val="29"/>
    <w:qFormat/>
    <w:uiPriority w:val="0"/>
    <w:pPr>
      <w:spacing w:line="360" w:lineRule="auto"/>
      <w:ind w:firstLine="480" w:firstLineChars="200"/>
    </w:pPr>
    <w:rPr>
      <w:rFonts w:asciiTheme="minorEastAsia" w:hAnsiTheme="minorEastAsia"/>
      <w:sz w:val="24"/>
      <w:szCs w:val="24"/>
    </w:rPr>
  </w:style>
  <w:style w:type="character" w:customStyle="1" w:styleId="29">
    <w:name w:val="正文格式 Char2"/>
    <w:basedOn w:val="15"/>
    <w:link w:val="28"/>
    <w:qFormat/>
    <w:uiPriority w:val="0"/>
    <w:rPr>
      <w:rFonts w:asciiTheme="minorEastAsia" w:hAnsiTheme="minorEastAsia"/>
      <w:sz w:val="24"/>
      <w:szCs w:val="24"/>
    </w:rPr>
  </w:style>
  <w:style w:type="character" w:customStyle="1" w:styleId="30">
    <w:name w:val="标题 2 Char"/>
    <w:basedOn w:val="1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1">
    <w:name w:val="标题 4 Char"/>
    <w:basedOn w:val="15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32">
    <w:name w:val="标题3"/>
    <w:basedOn w:val="1"/>
    <w:link w:val="35"/>
    <w:qFormat/>
    <w:uiPriority w:val="0"/>
    <w:pPr>
      <w:keepNext/>
      <w:keepLines/>
      <w:spacing w:line="360" w:lineRule="auto"/>
      <w:ind w:firstLine="480" w:firstLineChars="200"/>
      <w:outlineLvl w:val="2"/>
    </w:pPr>
    <w:rPr>
      <w:rFonts w:asciiTheme="majorEastAsia" w:hAnsiTheme="majorEastAsia" w:eastAsiaTheme="majorEastAsia"/>
      <w:bCs/>
      <w:sz w:val="24"/>
      <w:szCs w:val="24"/>
    </w:rPr>
  </w:style>
  <w:style w:type="paragraph" w:customStyle="1" w:styleId="33">
    <w:name w:val="图"/>
    <w:basedOn w:val="1"/>
    <w:link w:val="34"/>
    <w:qFormat/>
    <w:uiPriority w:val="0"/>
    <w:pPr>
      <w:spacing w:after="312"/>
      <w:jc w:val="center"/>
    </w:pPr>
  </w:style>
  <w:style w:type="character" w:customStyle="1" w:styleId="34">
    <w:name w:val="图 Char"/>
    <w:basedOn w:val="15"/>
    <w:link w:val="33"/>
    <w:qFormat/>
    <w:uiPriority w:val="0"/>
  </w:style>
  <w:style w:type="character" w:customStyle="1" w:styleId="35">
    <w:name w:val="标题3 Char"/>
    <w:basedOn w:val="15"/>
    <w:link w:val="32"/>
    <w:qFormat/>
    <w:uiPriority w:val="0"/>
    <w:rPr>
      <w:rFonts w:asciiTheme="majorEastAsia" w:hAnsiTheme="majorEastAsia" w:eastAsiaTheme="majorEastAsia"/>
      <w:bCs/>
      <w:sz w:val="24"/>
      <w:szCs w:val="24"/>
    </w:rPr>
  </w:style>
  <w:style w:type="paragraph" w:customStyle="1" w:styleId="36">
    <w:name w:val="表"/>
    <w:basedOn w:val="1"/>
    <w:link w:val="37"/>
    <w:qFormat/>
    <w:uiPriority w:val="0"/>
    <w:pPr>
      <w:adjustRightInd w:val="0"/>
      <w:snapToGrid w:val="0"/>
      <w:spacing w:beforeLines="50"/>
      <w:ind w:firstLine="420"/>
      <w:jc w:val="center"/>
    </w:pPr>
    <w:rPr>
      <w:rFonts w:ascii="宋体" w:hAnsi="宋体" w:eastAsia="宋体"/>
      <w:bCs/>
      <w:color w:val="000000" w:themeColor="text1"/>
      <w:szCs w:val="21"/>
    </w:rPr>
  </w:style>
  <w:style w:type="character" w:customStyle="1" w:styleId="37">
    <w:name w:val="表 Char1"/>
    <w:basedOn w:val="15"/>
    <w:link w:val="36"/>
    <w:qFormat/>
    <w:uiPriority w:val="0"/>
    <w:rPr>
      <w:rFonts w:ascii="宋体" w:hAnsi="宋体" w:eastAsia="宋体"/>
      <w:bCs/>
      <w:color w:val="000000" w:themeColor="text1"/>
      <w:szCs w:val="21"/>
    </w:rPr>
  </w:style>
  <w:style w:type="character" w:customStyle="1" w:styleId="38">
    <w:name w:val="日期 Char"/>
    <w:basedOn w:val="15"/>
    <w:link w:val="7"/>
    <w:semiHidden/>
    <w:qFormat/>
    <w:uiPriority w:val="99"/>
  </w:style>
  <w:style w:type="character" w:styleId="39">
    <w:name w:val="Placeholder Text"/>
    <w:basedOn w:val="15"/>
    <w:semiHidden/>
    <w:qFormat/>
    <w:uiPriority w:val="99"/>
    <w:rPr>
      <w:color w:val="808080"/>
    </w:rPr>
  </w:style>
  <w:style w:type="character" w:customStyle="1" w:styleId="40">
    <w:name w:val="ask-title2"/>
    <w:basedOn w:val="15"/>
    <w:qFormat/>
    <w:uiPriority w:val="0"/>
  </w:style>
  <w:style w:type="character" w:customStyle="1" w:styleId="41">
    <w:name w:val="正文文本 Char"/>
    <w:basedOn w:val="15"/>
    <w:link w:val="6"/>
    <w:qFormat/>
    <w:uiPriority w:val="1"/>
    <w:rPr>
      <w:rFonts w:ascii="宋体" w:hAnsi="Times New Roman" w:eastAsia="宋体" w:cs="宋体"/>
      <w:kern w:val="0"/>
      <w:sz w:val="30"/>
      <w:szCs w:val="30"/>
    </w:rPr>
  </w:style>
  <w:style w:type="paragraph" w:customStyle="1" w:styleId="42">
    <w:name w:val="Table Paragraph"/>
    <w:basedOn w:val="1"/>
    <w:qFormat/>
    <w:uiPriority w:val="1"/>
    <w:pPr>
      <w:spacing w:before="99"/>
      <w:jc w:val="center"/>
    </w:pPr>
  </w:style>
  <w:style w:type="table" w:customStyle="1" w:styleId="4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4">
    <w:name w:val="List Paragraph_acf5360a-2972-4056-b3c1-393112263f74"/>
    <w:basedOn w:val="1"/>
    <w:qFormat/>
    <w:uiPriority w:val="34"/>
    <w:pPr>
      <w:spacing w:line="360" w:lineRule="auto"/>
      <w:ind w:firstLine="420" w:firstLineChars="200"/>
    </w:pPr>
    <w:rPr>
      <w:rFonts w:ascii="Calibri" w:hAnsi="Calibri" w:eastAsia="宋体" w:cs="宋体"/>
    </w:rPr>
  </w:style>
  <w:style w:type="paragraph" w:customStyle="1" w:styleId="45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glossaryDocument" Target="glossary/document.xml"/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2e3308c6-17df-40bd-8aa9-aa61baa55b7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E3308C6-17DF-40BD-8AA9-AA61BAA55B73}"/>
      </w:docPartPr>
      <w:docPartBody>
        <w:p>
          <w:pPr>
            <w:pStyle w:val="4"/>
          </w:pPr>
          <w:r>
            <w:rPr>
              <w:rStyle w:val="5"/>
              <w:rFonts w:hint="eastAsia"/>
            </w:rPr>
            <w:t>选择一项。</w:t>
          </w:r>
        </w:p>
      </w:docPartBody>
    </w:docPart>
    <w:docPart>
      <w:docPartPr>
        <w:name w:val="{2368a2fe-0695-4f80-bbcb-2d37cbf965c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368A2FE-0695-4F80-BBCB-2D37CBF965CD}"/>
      </w:docPartPr>
      <w:docPartBody>
        <w:p>
          <w:pPr>
            <w:pStyle w:val="6"/>
          </w:pPr>
          <w:r>
            <w:rPr>
              <w:rStyle w:val="5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characterSpacingControl w:val="doNotCompress"/>
  <w:compat>
    <w:useFELayout/>
    <w:splitPgBreakAndParaMark/>
    <w:compatSetting w:name="compatibilityMode" w:uri="http://schemas.microsoft.com/office/word" w:val="12"/>
  </w:compat>
  <w:rsids>
    <w:rsidRoot w:val="00CF502A"/>
    <w:rsid w:val="001468EC"/>
    <w:rsid w:val="002B68FC"/>
    <w:rsid w:val="00810F72"/>
    <w:rsid w:val="009A71B2"/>
    <w:rsid w:val="00C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B525CB960BD48F2A55ABD2EBC524F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styleId="5">
    <w:name w:val="Placeholder Text"/>
    <w:basedOn w:val="2"/>
    <w:semiHidden/>
    <w:uiPriority w:val="99"/>
    <w:rPr>
      <w:color w:val="808080"/>
    </w:rPr>
  </w:style>
  <w:style w:type="paragraph" w:customStyle="1" w:styleId="6">
    <w:name w:val="0B1832A223074A25B14B23AB0E913714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62F4C7-2466-46A6-A005-6AC8090D0F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142</Words>
  <Characters>812</Characters>
  <Lines>6</Lines>
  <Paragraphs>1</Paragraphs>
  <TotalTime>69</TotalTime>
  <ScaleCrop>false</ScaleCrop>
  <LinksUpToDate>false</LinksUpToDate>
  <CharactersWithSpaces>953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2020-09-05T13:14:00Z</dcterms:created>
  <dc:creator>DUPO</dc:creator>
  <cp:lastModifiedBy>赵静</cp:lastModifiedBy>
  <cp:lastPrinted>2019-01-07T03:28:00Z</cp:lastPrinted>
  <dcterms:modified xsi:type="dcterms:W3CDTF">2021-02-01T06:52:54Z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